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A7348" w14:textId="5D4311C0" w:rsidR="006B182C" w:rsidRPr="00857903" w:rsidRDefault="00013D93" w:rsidP="00857903">
      <w:pPr>
        <w:jc w:val="both"/>
        <w:rPr>
          <w:rFonts w:ascii="Times New Roman" w:hAnsi="Times New Roman" w:cs="Times New Roman"/>
          <w:bCs/>
          <w:sz w:val="24"/>
          <w:szCs w:val="24"/>
        </w:rPr>
      </w:pPr>
      <w:bookmarkStart w:id="0" w:name="_Hlk170807717"/>
      <w:r w:rsidRPr="00857903">
        <w:rPr>
          <w:rFonts w:ascii="Times New Roman" w:hAnsi="Times New Roman" w:cs="Times New Roman"/>
          <w:bCs/>
          <w:sz w:val="24"/>
          <w:szCs w:val="24"/>
        </w:rPr>
        <w:t>LISA 2</w:t>
      </w:r>
    </w:p>
    <w:p w14:paraId="0A48EF4C" w14:textId="5C91C26F" w:rsidR="006B182C" w:rsidRPr="00857903" w:rsidRDefault="006B182C" w:rsidP="00857903">
      <w:pPr>
        <w:jc w:val="both"/>
        <w:rPr>
          <w:rFonts w:ascii="Times New Roman" w:hAnsi="Times New Roman" w:cs="Times New Roman"/>
          <w:b/>
          <w:sz w:val="24"/>
          <w:szCs w:val="24"/>
        </w:rPr>
      </w:pPr>
      <w:r w:rsidRPr="00857903">
        <w:rPr>
          <w:rFonts w:ascii="Times New Roman" w:hAnsi="Times New Roman" w:cs="Times New Roman"/>
          <w:b/>
          <w:sz w:val="24"/>
          <w:szCs w:val="24"/>
        </w:rPr>
        <w:t>Atmosfääriõhu kaitse seaduse j</w:t>
      </w:r>
      <w:ins w:id="1" w:author="Moonika Kuusk" w:date="2024-11-07T14:13:00Z">
        <w:r w:rsidR="007569AD">
          <w:rPr>
            <w:rFonts w:ascii="Times New Roman" w:hAnsi="Times New Roman" w:cs="Times New Roman"/>
            <w:b/>
            <w:sz w:val="24"/>
            <w:szCs w:val="24"/>
          </w:rPr>
          <w:t>a</w:t>
        </w:r>
      </w:ins>
      <w:del w:id="2" w:author="Moonika Kuusk" w:date="2024-11-07T14:13:00Z">
        <w:r w:rsidRPr="00857903" w:rsidDel="007569AD">
          <w:rPr>
            <w:rFonts w:ascii="Times New Roman" w:hAnsi="Times New Roman" w:cs="Times New Roman"/>
            <w:b/>
            <w:sz w:val="24"/>
            <w:szCs w:val="24"/>
          </w:rPr>
          <w:delText>t</w:delText>
        </w:r>
      </w:del>
      <w:r w:rsidRPr="00857903">
        <w:rPr>
          <w:rFonts w:ascii="Times New Roman" w:hAnsi="Times New Roman" w:cs="Times New Roman"/>
          <w:b/>
          <w:sz w:val="24"/>
          <w:szCs w:val="24"/>
        </w:rPr>
        <w:t xml:space="preserve"> teiste seaduste muutmise seadus (taastuvenergia direktiivi muudatuste ülevõtmine)</w:t>
      </w:r>
    </w:p>
    <w:p w14:paraId="41822B7F" w14:textId="15E7673F" w:rsidR="006B182C" w:rsidRPr="00857903" w:rsidRDefault="006B182C" w:rsidP="00857903">
      <w:pPr>
        <w:jc w:val="both"/>
        <w:rPr>
          <w:rFonts w:ascii="Times New Roman" w:hAnsi="Times New Roman" w:cs="Times New Roman"/>
          <w:sz w:val="24"/>
          <w:szCs w:val="24"/>
        </w:rPr>
      </w:pPr>
      <w:r w:rsidRPr="00857903">
        <w:rPr>
          <w:rFonts w:ascii="Times New Roman" w:hAnsi="Times New Roman" w:cs="Times New Roman"/>
          <w:b/>
          <w:sz w:val="24"/>
          <w:szCs w:val="24"/>
        </w:rPr>
        <w:t>Uued mõisted</w:t>
      </w:r>
    </w:p>
    <w:bookmarkEnd w:id="0"/>
    <w:p w14:paraId="54DC5852" w14:textId="2B10FD7E" w:rsidR="00ED29B2" w:rsidRPr="00857903" w:rsidRDefault="00ED29B2" w:rsidP="00857903">
      <w:pPr>
        <w:jc w:val="both"/>
        <w:rPr>
          <w:rFonts w:ascii="Times New Roman" w:hAnsi="Times New Roman" w:cs="Times New Roman"/>
          <w:sz w:val="24"/>
          <w:szCs w:val="24"/>
        </w:rPr>
      </w:pPr>
    </w:p>
    <w:p w14:paraId="7E37F82A" w14:textId="64943918" w:rsidR="00347543" w:rsidRPr="00857903" w:rsidRDefault="00881BAF" w:rsidP="00857903">
      <w:pPr>
        <w:jc w:val="both"/>
        <w:rPr>
          <w:rFonts w:ascii="Times New Roman" w:hAnsi="Times New Roman" w:cs="Times New Roman"/>
          <w:b/>
          <w:sz w:val="24"/>
          <w:szCs w:val="24"/>
        </w:rPr>
      </w:pPr>
      <w:r w:rsidRPr="00857903">
        <w:rPr>
          <w:rFonts w:ascii="Times New Roman" w:hAnsi="Times New Roman" w:cs="Times New Roman"/>
          <w:b/>
          <w:sz w:val="24"/>
          <w:szCs w:val="24"/>
        </w:rPr>
        <w:t>Atmosfääriõhu kaitse seadus</w:t>
      </w:r>
    </w:p>
    <w:p w14:paraId="24225BA8" w14:textId="77777777" w:rsidR="000E0D14"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paragrahvi 120 täiendatakse lõikega 10 järgmises sõnastuses:</w:t>
      </w:r>
    </w:p>
    <w:p w14:paraId="6EA00315" w14:textId="3269E927"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w:t>
      </w:r>
      <w:commentRangeStart w:id="3"/>
      <w:r w:rsidRPr="00857903">
        <w:rPr>
          <w:rFonts w:ascii="Times New Roman" w:hAnsi="Times New Roman" w:cs="Times New Roman"/>
          <w:sz w:val="24"/>
          <w:szCs w:val="24"/>
          <w:u w:val="single"/>
        </w:rPr>
        <w:t>Taastuvkütused</w:t>
      </w:r>
      <w:commentRangeEnd w:id="3"/>
      <w:r w:rsidR="007569AD">
        <w:rPr>
          <w:rStyle w:val="Kommentaariviide"/>
          <w:rFonts w:ascii="Roboto" w:eastAsia="Times New Roman" w:hAnsi="Roboto" w:cs="Roboto"/>
          <w:kern w:val="0"/>
          <w:lang w:eastAsia="et-EE"/>
          <w14:ligatures w14:val="none"/>
        </w:rPr>
        <w:commentReference w:id="3"/>
      </w:r>
      <w:r w:rsidRPr="00857903">
        <w:rPr>
          <w:rFonts w:ascii="Times New Roman" w:hAnsi="Times New Roman" w:cs="Times New Roman"/>
          <w:sz w:val="24"/>
          <w:szCs w:val="24"/>
        </w:rPr>
        <w:t xml:space="preserve"> on taastuvkütused energiamajanduse korralduse seaduse tähenduses.“;</w:t>
      </w:r>
    </w:p>
    <w:p w14:paraId="51D32436" w14:textId="77777777" w:rsidR="00881BAF" w:rsidRPr="00857903" w:rsidRDefault="00881BAF" w:rsidP="00857903">
      <w:pPr>
        <w:jc w:val="both"/>
        <w:rPr>
          <w:rFonts w:ascii="Times New Roman" w:hAnsi="Times New Roman" w:cs="Times New Roman"/>
          <w:sz w:val="24"/>
          <w:szCs w:val="24"/>
        </w:rPr>
      </w:pPr>
    </w:p>
    <w:p w14:paraId="0DC0E764" w14:textId="74AC37C7" w:rsidR="00881BAF" w:rsidRPr="00857903" w:rsidRDefault="00881BAF" w:rsidP="00857903">
      <w:pPr>
        <w:jc w:val="both"/>
        <w:rPr>
          <w:rFonts w:ascii="Times New Roman" w:hAnsi="Times New Roman" w:cs="Times New Roman"/>
          <w:b/>
          <w:bCs/>
          <w:sz w:val="24"/>
          <w:szCs w:val="24"/>
        </w:rPr>
      </w:pPr>
      <w:r w:rsidRPr="00857903">
        <w:rPr>
          <w:rFonts w:ascii="Times New Roman" w:hAnsi="Times New Roman" w:cs="Times New Roman"/>
          <w:b/>
          <w:bCs/>
          <w:sz w:val="24"/>
          <w:szCs w:val="24"/>
        </w:rPr>
        <w:t>Ehitusseadustik</w:t>
      </w:r>
    </w:p>
    <w:p w14:paraId="69E0B9C5" w14:textId="77777777" w:rsidR="000E0D14"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 xml:space="preserve">paragrahvi 4 lõiget 5 täiendatakse pärast tekstiosa „vajalike konstruktsioonielementidega.“ </w:t>
      </w:r>
      <w:r w:rsidR="000E0D14" w:rsidRPr="00857903">
        <w:rPr>
          <w:rFonts w:ascii="Times New Roman" w:hAnsi="Times New Roman" w:cs="Times New Roman"/>
          <w:sz w:val="24"/>
          <w:szCs w:val="24"/>
        </w:rPr>
        <w:t>T</w:t>
      </w:r>
      <w:r w:rsidRPr="00857903">
        <w:rPr>
          <w:rFonts w:ascii="Times New Roman" w:hAnsi="Times New Roman" w:cs="Times New Roman"/>
          <w:sz w:val="24"/>
          <w:szCs w:val="24"/>
        </w:rPr>
        <w:t>ekstiosaga</w:t>
      </w:r>
      <w:r w:rsidR="000E0D14" w:rsidRPr="00857903">
        <w:rPr>
          <w:rFonts w:ascii="Times New Roman" w:hAnsi="Times New Roman" w:cs="Times New Roman"/>
          <w:sz w:val="24"/>
          <w:szCs w:val="24"/>
        </w:rPr>
        <w:t>:</w:t>
      </w:r>
    </w:p>
    <w:p w14:paraId="4F573827" w14:textId="0322439B"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w:t>
      </w:r>
      <w:r w:rsidRPr="00857903">
        <w:rPr>
          <w:rFonts w:ascii="Times New Roman" w:hAnsi="Times New Roman" w:cs="Times New Roman"/>
          <w:sz w:val="24"/>
          <w:szCs w:val="24"/>
          <w:u w:val="single"/>
        </w:rPr>
        <w:t>Tehnosüsteemiks</w:t>
      </w:r>
      <w:r w:rsidRPr="00857903">
        <w:rPr>
          <w:rFonts w:ascii="Times New Roman" w:hAnsi="Times New Roman" w:cs="Times New Roman"/>
          <w:sz w:val="24"/>
          <w:szCs w:val="24"/>
        </w:rPr>
        <w:t xml:space="preserve"> loetakse muu</w:t>
      </w:r>
      <w:ins w:id="4" w:author="Moonika Kuusk" w:date="2024-11-07T14:27:00Z">
        <w:r w:rsidR="009114EA">
          <w:rPr>
            <w:rFonts w:ascii="Times New Roman" w:hAnsi="Times New Roman" w:cs="Times New Roman"/>
            <w:sz w:val="24"/>
            <w:szCs w:val="24"/>
          </w:rPr>
          <w:t xml:space="preserve"> </w:t>
        </w:r>
      </w:ins>
      <w:r w:rsidRPr="00857903">
        <w:rPr>
          <w:rFonts w:ascii="Times New Roman" w:hAnsi="Times New Roman" w:cs="Times New Roman"/>
          <w:sz w:val="24"/>
          <w:szCs w:val="24"/>
        </w:rPr>
        <w:t>hulgas</w:t>
      </w:r>
      <w:del w:id="5" w:author="Moonika Kuusk" w:date="2024-11-07T14:27:00Z">
        <w:r w:rsidRPr="00857903" w:rsidDel="009114EA">
          <w:rPr>
            <w:rFonts w:ascii="Times New Roman" w:hAnsi="Times New Roman" w:cs="Times New Roman"/>
            <w:sz w:val="24"/>
            <w:szCs w:val="24"/>
          </w:rPr>
          <w:delText xml:space="preserve"> ka</w:delText>
        </w:r>
      </w:del>
      <w:r w:rsidRPr="00857903">
        <w:rPr>
          <w:rFonts w:ascii="Times New Roman" w:hAnsi="Times New Roman" w:cs="Times New Roman"/>
          <w:sz w:val="24"/>
          <w:szCs w:val="24"/>
        </w:rPr>
        <w:t xml:space="preserve"> ehitise toimimiseks vajalikke päikeseenergiaseadmeid, soojuspumpasid ja samas asukohas paiknevaid energiasalvesteid, sealhulgas elektri- ja soojusenergia</w:t>
      </w:r>
      <w:del w:id="6" w:author="Moonika Kuusk" w:date="2024-11-07T14:29:00Z">
        <w:r w:rsidRPr="00857903" w:rsidDel="009114EA">
          <w:rPr>
            <w:rFonts w:ascii="Times New Roman" w:hAnsi="Times New Roman" w:cs="Times New Roman"/>
            <w:sz w:val="24"/>
            <w:szCs w:val="24"/>
          </w:rPr>
          <w:delText xml:space="preserve"> </w:delText>
        </w:r>
      </w:del>
      <w:r w:rsidRPr="00857903">
        <w:rPr>
          <w:rFonts w:ascii="Times New Roman" w:hAnsi="Times New Roman" w:cs="Times New Roman"/>
          <w:sz w:val="24"/>
          <w:szCs w:val="24"/>
        </w:rPr>
        <w:t xml:space="preserve">salvesteid, samuti vahendeid, mis on vajalikud </w:t>
      </w:r>
      <w:commentRangeStart w:id="7"/>
      <w:r w:rsidRPr="00857903">
        <w:rPr>
          <w:rFonts w:ascii="Times New Roman" w:hAnsi="Times New Roman" w:cs="Times New Roman"/>
          <w:sz w:val="24"/>
          <w:szCs w:val="24"/>
        </w:rPr>
        <w:t>selliste päikesepaneelide</w:t>
      </w:r>
      <w:commentRangeEnd w:id="7"/>
      <w:r w:rsidR="005A575D">
        <w:rPr>
          <w:rStyle w:val="Kommentaariviide"/>
          <w:rFonts w:ascii="Roboto" w:eastAsia="Times New Roman" w:hAnsi="Roboto" w:cs="Roboto"/>
          <w:kern w:val="0"/>
          <w:lang w:eastAsia="et-EE"/>
          <w14:ligatures w14:val="none"/>
        </w:rPr>
        <w:commentReference w:id="7"/>
      </w:r>
      <w:r w:rsidRPr="00857903">
        <w:rPr>
          <w:rFonts w:ascii="Times New Roman" w:hAnsi="Times New Roman" w:cs="Times New Roman"/>
          <w:sz w:val="24"/>
          <w:szCs w:val="24"/>
        </w:rPr>
        <w:t>, soojuspumpade ja salvestite võrguga ühendamiseks ning taastuvenergia integreerimiseks kütte- ja jahutusvõrkudesse.“;</w:t>
      </w:r>
    </w:p>
    <w:p w14:paraId="51362FA8" w14:textId="77777777" w:rsidR="00881BAF" w:rsidRPr="00857903" w:rsidRDefault="00881BAF" w:rsidP="00857903">
      <w:pPr>
        <w:spacing w:after="60"/>
        <w:jc w:val="both"/>
        <w:rPr>
          <w:rFonts w:ascii="Times New Roman" w:hAnsi="Times New Roman" w:cs="Times New Roman"/>
          <w:sz w:val="24"/>
          <w:szCs w:val="24"/>
        </w:rPr>
      </w:pPr>
    </w:p>
    <w:p w14:paraId="71AD56DB" w14:textId="1AA1E1AB" w:rsidR="00881BAF" w:rsidRPr="00857903" w:rsidRDefault="00881BAF" w:rsidP="00857903">
      <w:pPr>
        <w:spacing w:after="60"/>
        <w:jc w:val="both"/>
        <w:rPr>
          <w:rFonts w:ascii="Times New Roman" w:hAnsi="Times New Roman" w:cs="Times New Roman"/>
          <w:b/>
          <w:bCs/>
          <w:sz w:val="24"/>
          <w:szCs w:val="24"/>
        </w:rPr>
      </w:pPr>
      <w:r w:rsidRPr="00857903">
        <w:rPr>
          <w:rFonts w:ascii="Times New Roman" w:hAnsi="Times New Roman" w:cs="Times New Roman"/>
          <w:b/>
          <w:bCs/>
          <w:sz w:val="24"/>
          <w:szCs w:val="24"/>
        </w:rPr>
        <w:t>Elektrituruseadus</w:t>
      </w:r>
    </w:p>
    <w:p w14:paraId="6A398A43" w14:textId="77777777" w:rsidR="006B182C" w:rsidRPr="00857903" w:rsidRDefault="006B182C" w:rsidP="00857903">
      <w:pPr>
        <w:pStyle w:val="Loendilik"/>
        <w:widowControl w:val="0"/>
        <w:spacing w:after="0" w:line="240" w:lineRule="auto"/>
        <w:ind w:left="0"/>
        <w:jc w:val="both"/>
        <w:rPr>
          <w:rFonts w:ascii="Times New Roman" w:eastAsia="Times New Roman" w:hAnsi="Times New Roman" w:cs="Times New Roman"/>
          <w:color w:val="000000" w:themeColor="text1"/>
          <w:sz w:val="24"/>
          <w:szCs w:val="24"/>
        </w:rPr>
      </w:pPr>
      <w:r w:rsidRPr="00857903">
        <w:rPr>
          <w:rFonts w:ascii="Times New Roman" w:eastAsia="Times New Roman" w:hAnsi="Times New Roman" w:cs="Times New Roman"/>
          <w:sz w:val="24"/>
          <w:szCs w:val="24"/>
        </w:rPr>
        <w:t>20</w:t>
      </w:r>
      <w:r w:rsidRPr="00857903">
        <w:rPr>
          <w:rFonts w:ascii="Times New Roman" w:eastAsia="Times New Roman" w:hAnsi="Times New Roman" w:cs="Times New Roman"/>
          <w:sz w:val="24"/>
          <w:szCs w:val="24"/>
          <w:vertAlign w:val="superscript"/>
        </w:rPr>
        <w:t>1</w:t>
      </w:r>
      <w:r w:rsidRPr="00857903">
        <w:rPr>
          <w:rFonts w:ascii="Times New Roman" w:eastAsia="Times New Roman" w:hAnsi="Times New Roman" w:cs="Times New Roman"/>
          <w:sz w:val="24"/>
          <w:szCs w:val="24"/>
        </w:rPr>
        <w:t xml:space="preserve">) </w:t>
      </w:r>
      <w:r w:rsidRPr="00857903">
        <w:rPr>
          <w:rFonts w:ascii="Times New Roman" w:eastAsia="Times New Roman" w:hAnsi="Times New Roman" w:cs="Times New Roman"/>
          <w:sz w:val="24"/>
          <w:szCs w:val="24"/>
          <w:u w:val="single"/>
        </w:rPr>
        <w:t>paindlikkusteenus</w:t>
      </w:r>
      <w:r w:rsidRPr="00857903">
        <w:rPr>
          <w:rFonts w:ascii="Times New Roman" w:eastAsia="Times New Roman" w:hAnsi="Times New Roman" w:cs="Times New Roman"/>
          <w:sz w:val="24"/>
          <w:szCs w:val="24"/>
        </w:rPr>
        <w:t xml:space="preserve"> – teenus, mis vähendab kulutõhusalt vajadust võrgu läbilaskevõimsust suurendada või asendada ja võrgu koormust juhtida ning aitab võrgul toimida, kaasates elektriturule teiste hulgas taastuvatest energiaallikatest elektrienergia tootjaid, </w:t>
      </w:r>
      <w:commentRangeStart w:id="8"/>
      <w:r w:rsidRPr="00857903">
        <w:rPr>
          <w:rFonts w:ascii="Times New Roman" w:eastAsia="Times New Roman" w:hAnsi="Times New Roman" w:cs="Times New Roman"/>
          <w:sz w:val="24"/>
          <w:szCs w:val="24"/>
        </w:rPr>
        <w:t>hajatootjaid</w:t>
      </w:r>
      <w:commentRangeEnd w:id="8"/>
      <w:r w:rsidR="007A5ABB">
        <w:rPr>
          <w:rStyle w:val="Kommentaariviide"/>
          <w:rFonts w:ascii="Roboto" w:eastAsia="Times New Roman" w:hAnsi="Roboto" w:cs="Roboto"/>
          <w:kern w:val="0"/>
          <w:lang w:eastAsia="et-EE"/>
          <w14:ligatures w14:val="none"/>
        </w:rPr>
        <w:commentReference w:id="8"/>
      </w:r>
      <w:r w:rsidRPr="00857903">
        <w:rPr>
          <w:rFonts w:ascii="Times New Roman" w:eastAsia="Times New Roman" w:hAnsi="Times New Roman" w:cs="Times New Roman"/>
          <w:sz w:val="24"/>
          <w:szCs w:val="24"/>
        </w:rPr>
        <w:t xml:space="preserve">, tarbimiskajas osalevaid turuosalisi, energiasalvestusega tegelevaid ettevõtjaid, süsteemijuhtimiseks reservvõimsuste pakkujaid, </w:t>
      </w:r>
      <w:commentRangeStart w:id="9"/>
      <w:r w:rsidRPr="00857903">
        <w:rPr>
          <w:rFonts w:ascii="Times New Roman" w:eastAsia="Times New Roman" w:hAnsi="Times New Roman" w:cs="Times New Roman"/>
          <w:sz w:val="24"/>
          <w:szCs w:val="24"/>
        </w:rPr>
        <w:t>agregaatoreid</w:t>
      </w:r>
      <w:commentRangeEnd w:id="9"/>
      <w:r w:rsidR="007A5ABB">
        <w:rPr>
          <w:rStyle w:val="Kommentaariviide"/>
          <w:rFonts w:ascii="Roboto" w:eastAsia="Times New Roman" w:hAnsi="Roboto" w:cs="Roboto"/>
          <w:kern w:val="0"/>
          <w:lang w:eastAsia="et-EE"/>
          <w14:ligatures w14:val="none"/>
        </w:rPr>
        <w:commentReference w:id="9"/>
      </w:r>
      <w:r w:rsidRPr="00857903">
        <w:rPr>
          <w:rFonts w:ascii="Times New Roman" w:eastAsia="Times New Roman" w:hAnsi="Times New Roman" w:cs="Times New Roman"/>
          <w:color w:val="FF0000"/>
          <w:sz w:val="24"/>
          <w:szCs w:val="24"/>
        </w:rPr>
        <w:t xml:space="preserve"> </w:t>
      </w:r>
      <w:r w:rsidRPr="00857903">
        <w:rPr>
          <w:rFonts w:ascii="Times New Roman" w:eastAsia="Times New Roman" w:hAnsi="Times New Roman" w:cs="Times New Roman"/>
          <w:color w:val="000000" w:themeColor="text1"/>
          <w:sz w:val="24"/>
          <w:szCs w:val="24"/>
        </w:rPr>
        <w:t xml:space="preserve">ja </w:t>
      </w:r>
      <w:commentRangeStart w:id="10"/>
      <w:r w:rsidRPr="00857903">
        <w:rPr>
          <w:rFonts w:ascii="Times New Roman" w:eastAsia="Times New Roman" w:hAnsi="Times New Roman" w:cs="Times New Roman"/>
          <w:color w:val="000000" w:themeColor="text1"/>
          <w:sz w:val="24"/>
          <w:szCs w:val="24"/>
        </w:rPr>
        <w:t>soojusettevõtteid</w:t>
      </w:r>
      <w:commentRangeEnd w:id="10"/>
      <w:r w:rsidR="007A5ABB">
        <w:rPr>
          <w:rStyle w:val="Kommentaariviide"/>
          <w:rFonts w:ascii="Roboto" w:eastAsia="Times New Roman" w:hAnsi="Roboto" w:cs="Roboto"/>
          <w:kern w:val="0"/>
          <w:lang w:eastAsia="et-EE"/>
          <w14:ligatures w14:val="none"/>
        </w:rPr>
        <w:commentReference w:id="10"/>
      </w:r>
      <w:r w:rsidRPr="00857903">
        <w:rPr>
          <w:rFonts w:ascii="Times New Roman" w:eastAsia="Times New Roman" w:hAnsi="Times New Roman" w:cs="Times New Roman"/>
          <w:color w:val="000000" w:themeColor="text1"/>
          <w:sz w:val="24"/>
          <w:szCs w:val="24"/>
        </w:rPr>
        <w:t>.“</w:t>
      </w:r>
    </w:p>
    <w:p w14:paraId="3C7A2EA4" w14:textId="12E7A7B9" w:rsidR="006B182C" w:rsidRPr="00857903" w:rsidRDefault="006B182C" w:rsidP="00857903">
      <w:pPr>
        <w:pStyle w:val="paragraph"/>
        <w:spacing w:before="0" w:beforeAutospacing="0" w:after="0" w:afterAutospacing="0"/>
        <w:jc w:val="both"/>
        <w:rPr>
          <w:rStyle w:val="eop"/>
          <w:rFonts w:eastAsiaTheme="majorEastAsia"/>
        </w:rPr>
      </w:pPr>
      <w:r w:rsidRPr="00857903">
        <w:rPr>
          <w:rStyle w:val="eop"/>
          <w:rFonts w:eastAsiaTheme="majorEastAsia"/>
        </w:rPr>
        <w:t xml:space="preserve">37) </w:t>
      </w:r>
      <w:commentRangeStart w:id="11"/>
      <w:r w:rsidRPr="00857903">
        <w:rPr>
          <w:rStyle w:val="eop"/>
          <w:rFonts w:eastAsiaTheme="majorEastAsia"/>
          <w:u w:val="single"/>
        </w:rPr>
        <w:t>seisukord</w:t>
      </w:r>
      <w:commentRangeEnd w:id="11"/>
      <w:r w:rsidR="00CC3917">
        <w:rPr>
          <w:rStyle w:val="Kommentaariviide"/>
          <w:rFonts w:ascii="Roboto" w:hAnsi="Roboto" w:cs="Roboto"/>
          <w14:ligatures w14:val="none"/>
        </w:rPr>
        <w:commentReference w:id="11"/>
      </w:r>
      <w:ins w:id="12" w:author="Moonika Kuusk" w:date="2024-11-07T14:54:00Z">
        <w:r w:rsidR="00CC3917">
          <w:rPr>
            <w:rStyle w:val="eop"/>
            <w:rFonts w:eastAsiaTheme="majorEastAsia"/>
          </w:rPr>
          <w:t xml:space="preserve"> –</w:t>
        </w:r>
      </w:ins>
      <w:del w:id="13" w:author="Moonika Kuusk" w:date="2024-11-07T14:54:00Z">
        <w:r w:rsidRPr="00857903" w:rsidDel="00CC3917">
          <w:rPr>
            <w:rStyle w:val="eop"/>
            <w:rFonts w:eastAsiaTheme="majorEastAsia"/>
          </w:rPr>
          <w:delText xml:space="preserve"> -</w:delText>
        </w:r>
      </w:del>
      <w:r w:rsidRPr="00857903">
        <w:rPr>
          <w:rStyle w:val="eop"/>
          <w:rFonts w:eastAsiaTheme="majorEastAsia"/>
        </w:rPr>
        <w:t xml:space="preserve"> näitaja, mis kirjeldab aku üldseisundit ja kindlaksmääratud jõudluse</w:t>
      </w:r>
    </w:p>
    <w:p w14:paraId="365C1E8C" w14:textId="77777777" w:rsidR="006B182C" w:rsidRPr="00857903" w:rsidRDefault="006B182C" w:rsidP="00857903">
      <w:pPr>
        <w:pStyle w:val="paragraph"/>
        <w:spacing w:before="0" w:beforeAutospacing="0" w:after="0" w:afterAutospacing="0"/>
        <w:jc w:val="both"/>
        <w:rPr>
          <w:rStyle w:val="eop"/>
          <w:rFonts w:eastAsiaTheme="majorEastAsia"/>
        </w:rPr>
      </w:pPr>
      <w:r w:rsidRPr="00857903">
        <w:rPr>
          <w:rStyle w:val="eop"/>
          <w:rFonts w:eastAsiaTheme="majorEastAsia"/>
        </w:rPr>
        <w:t>saavutamise suutlikkust võrreldes selle esialgse seisundiga;</w:t>
      </w:r>
    </w:p>
    <w:p w14:paraId="070CB9F4" w14:textId="77777777" w:rsidR="006B182C" w:rsidRPr="00857903" w:rsidRDefault="006B182C" w:rsidP="00857903">
      <w:pPr>
        <w:pStyle w:val="paragraph"/>
        <w:spacing w:before="0" w:beforeAutospacing="0" w:after="0" w:afterAutospacing="0"/>
        <w:jc w:val="both"/>
        <w:rPr>
          <w:rStyle w:val="eop"/>
          <w:rFonts w:eastAsiaTheme="majorEastAsia"/>
        </w:rPr>
      </w:pPr>
      <w:r w:rsidRPr="00857903">
        <w:rPr>
          <w:rStyle w:val="eop"/>
          <w:rFonts w:eastAsiaTheme="majorEastAsia"/>
        </w:rPr>
        <w:t xml:space="preserve">38) </w:t>
      </w:r>
      <w:commentRangeStart w:id="14"/>
      <w:r w:rsidRPr="00857903">
        <w:rPr>
          <w:rStyle w:val="eop"/>
          <w:rFonts w:eastAsiaTheme="majorEastAsia"/>
          <w:u w:val="single"/>
        </w:rPr>
        <w:t>laetustase</w:t>
      </w:r>
      <w:commentRangeEnd w:id="14"/>
      <w:r w:rsidR="00CC3917">
        <w:rPr>
          <w:rStyle w:val="Kommentaariviide"/>
          <w:rFonts w:ascii="Roboto" w:hAnsi="Roboto" w:cs="Roboto"/>
          <w14:ligatures w14:val="none"/>
        </w:rPr>
        <w:commentReference w:id="14"/>
      </w:r>
      <w:r w:rsidRPr="00857903">
        <w:rPr>
          <w:rStyle w:val="eop"/>
          <w:rFonts w:eastAsiaTheme="majorEastAsia"/>
        </w:rPr>
        <w:t xml:space="preserve"> – aku saadaolev </w:t>
      </w:r>
      <w:commentRangeStart w:id="15"/>
      <w:r w:rsidRPr="00857903">
        <w:rPr>
          <w:rStyle w:val="eop"/>
          <w:rFonts w:eastAsiaTheme="majorEastAsia"/>
        </w:rPr>
        <w:t>mahutavus</w:t>
      </w:r>
      <w:commentRangeEnd w:id="15"/>
      <w:r w:rsidR="0000136E">
        <w:rPr>
          <w:rStyle w:val="Kommentaariviide"/>
          <w:rFonts w:ascii="Roboto" w:hAnsi="Roboto" w:cs="Roboto"/>
          <w14:ligatures w14:val="none"/>
        </w:rPr>
        <w:commentReference w:id="15"/>
      </w:r>
      <w:r w:rsidRPr="00857903">
        <w:rPr>
          <w:rStyle w:val="eop"/>
          <w:rFonts w:eastAsiaTheme="majorEastAsia"/>
        </w:rPr>
        <w:t>, mida väljendatakse protsendina nimimahutavusest;</w:t>
      </w:r>
    </w:p>
    <w:p w14:paraId="0E4677FF" w14:textId="77777777" w:rsidR="006B182C" w:rsidRPr="00857903" w:rsidRDefault="006B182C" w:rsidP="00857903">
      <w:pPr>
        <w:pStyle w:val="paragraph"/>
        <w:spacing w:before="0" w:beforeAutospacing="0" w:after="0" w:afterAutospacing="0"/>
        <w:jc w:val="both"/>
        <w:rPr>
          <w:rStyle w:val="eop"/>
          <w:rFonts w:eastAsiaTheme="majorEastAsia"/>
        </w:rPr>
      </w:pPr>
      <w:r w:rsidRPr="00857903">
        <w:rPr>
          <w:rStyle w:val="eop"/>
          <w:rFonts w:eastAsiaTheme="majorEastAsia"/>
        </w:rPr>
        <w:t xml:space="preserve">39) </w:t>
      </w:r>
      <w:r w:rsidRPr="00857903">
        <w:rPr>
          <w:rStyle w:val="eop"/>
          <w:rFonts w:eastAsiaTheme="majorEastAsia"/>
          <w:u w:val="single"/>
        </w:rPr>
        <w:t>võimsuse</w:t>
      </w:r>
      <w:r w:rsidRPr="00857903">
        <w:rPr>
          <w:rStyle w:val="eop"/>
          <w:rFonts w:eastAsiaTheme="majorEastAsia"/>
        </w:rPr>
        <w:t xml:space="preserve"> </w:t>
      </w:r>
      <w:r w:rsidRPr="00857903">
        <w:rPr>
          <w:rStyle w:val="eop"/>
          <w:rFonts w:eastAsiaTheme="majorEastAsia"/>
          <w:u w:val="single"/>
        </w:rPr>
        <w:t>seadeväärtus</w:t>
      </w:r>
      <w:r w:rsidRPr="00857903">
        <w:rPr>
          <w:rStyle w:val="eop"/>
          <w:rFonts w:eastAsiaTheme="majorEastAsia"/>
        </w:rPr>
        <w:t xml:space="preserve"> – akujuhtimissüsteemis olev muutuvteave, mille alusel määratakse kindlaks aku seisukorra ja kasutuse optimeerimiseks vajalik elektrilise võimsuse režiim, milles aku peaks laadimise või tühjendamise ajal optimaalselt töötama;</w:t>
      </w:r>
    </w:p>
    <w:p w14:paraId="40762783" w14:textId="77777777" w:rsidR="006B182C" w:rsidRPr="00857903" w:rsidRDefault="006B182C" w:rsidP="00857903">
      <w:pPr>
        <w:pStyle w:val="paragraph"/>
        <w:spacing w:before="0" w:beforeAutospacing="0" w:after="0" w:afterAutospacing="0"/>
        <w:jc w:val="both"/>
        <w:rPr>
          <w:rStyle w:val="eop"/>
          <w:rFonts w:eastAsiaTheme="majorEastAsia"/>
        </w:rPr>
      </w:pPr>
      <w:r w:rsidRPr="00857903">
        <w:rPr>
          <w:rStyle w:val="eop"/>
          <w:rFonts w:eastAsiaTheme="majorEastAsia"/>
        </w:rPr>
        <w:t xml:space="preserve">40) </w:t>
      </w:r>
      <w:r w:rsidRPr="00857903">
        <w:rPr>
          <w:rStyle w:val="eop"/>
          <w:rFonts w:eastAsiaTheme="majorEastAsia"/>
          <w:u w:val="single"/>
        </w:rPr>
        <w:t>nutilaadimine</w:t>
      </w:r>
      <w:r w:rsidRPr="00857903">
        <w:rPr>
          <w:rStyle w:val="eop"/>
          <w:rFonts w:eastAsiaTheme="majorEastAsia"/>
        </w:rPr>
        <w:t xml:space="preserve"> – laadimistoiming, mille käigus akusse suunatava elektrienergia kogust kohandatakse elektroonilise side kaudu saadud teabe alusel dünaamiliselt;</w:t>
      </w:r>
    </w:p>
    <w:p w14:paraId="0FD69712" w14:textId="77777777" w:rsidR="006B182C" w:rsidRPr="00857903" w:rsidRDefault="006B182C" w:rsidP="00857903">
      <w:pPr>
        <w:pStyle w:val="paragraph"/>
        <w:spacing w:before="0" w:beforeAutospacing="0" w:after="0" w:afterAutospacing="0"/>
        <w:jc w:val="both"/>
        <w:rPr>
          <w:rStyle w:val="eop"/>
          <w:rFonts w:eastAsiaTheme="majorEastAsia"/>
        </w:rPr>
      </w:pPr>
      <w:r w:rsidRPr="00857903">
        <w:rPr>
          <w:rStyle w:val="eop"/>
          <w:rFonts w:eastAsiaTheme="majorEastAsia"/>
        </w:rPr>
        <w:t xml:space="preserve">41) </w:t>
      </w:r>
      <w:r w:rsidRPr="00857903">
        <w:rPr>
          <w:rStyle w:val="eop"/>
          <w:rFonts w:eastAsiaTheme="majorEastAsia"/>
          <w:u w:val="single"/>
        </w:rPr>
        <w:t>kahesuunaline laadimine</w:t>
      </w:r>
      <w:r w:rsidRPr="00857903">
        <w:rPr>
          <w:rStyle w:val="eop"/>
          <w:rFonts w:eastAsiaTheme="majorEastAsia"/>
        </w:rPr>
        <w:t xml:space="preserve"> – nutikas laadimistoiming, mille puhul saab elektrivoolu suunda muuta, võimaldades elektrivoolul akust voolata laadimispunkti, millega see on ühendatud;</w:t>
      </w:r>
    </w:p>
    <w:p w14:paraId="733F7343" w14:textId="366E5625" w:rsidR="00881BAF" w:rsidRPr="00857903" w:rsidRDefault="006B182C" w:rsidP="00857903">
      <w:pPr>
        <w:spacing w:after="60"/>
        <w:jc w:val="both"/>
        <w:rPr>
          <w:rFonts w:ascii="Times New Roman" w:hAnsi="Times New Roman" w:cs="Times New Roman"/>
          <w:sz w:val="24"/>
          <w:szCs w:val="24"/>
        </w:rPr>
      </w:pPr>
      <w:r w:rsidRPr="00857903">
        <w:rPr>
          <w:rStyle w:val="eop"/>
          <w:rFonts w:ascii="Times New Roman" w:eastAsiaTheme="majorEastAsia" w:hAnsi="Times New Roman" w:cs="Times New Roman"/>
          <w:sz w:val="24"/>
          <w:szCs w:val="24"/>
        </w:rPr>
        <w:t xml:space="preserve">42) </w:t>
      </w:r>
      <w:r w:rsidRPr="00857903">
        <w:rPr>
          <w:rStyle w:val="eop"/>
          <w:rFonts w:ascii="Times New Roman" w:eastAsiaTheme="majorEastAsia" w:hAnsi="Times New Roman" w:cs="Times New Roman"/>
          <w:sz w:val="24"/>
          <w:szCs w:val="24"/>
          <w:u w:val="single"/>
        </w:rPr>
        <w:t xml:space="preserve">üldsusele juurdepääsetav </w:t>
      </w:r>
      <w:commentRangeStart w:id="16"/>
      <w:r w:rsidRPr="00857903">
        <w:rPr>
          <w:rStyle w:val="eop"/>
          <w:rFonts w:ascii="Times New Roman" w:eastAsiaTheme="majorEastAsia" w:hAnsi="Times New Roman" w:cs="Times New Roman"/>
          <w:sz w:val="24"/>
          <w:szCs w:val="24"/>
          <w:u w:val="single"/>
        </w:rPr>
        <w:t>alternatiivkütuste</w:t>
      </w:r>
      <w:commentRangeEnd w:id="16"/>
      <w:r w:rsidR="0000136E">
        <w:rPr>
          <w:rStyle w:val="Kommentaariviide"/>
          <w:rFonts w:ascii="Roboto" w:eastAsia="Times New Roman" w:hAnsi="Roboto" w:cs="Roboto"/>
          <w:kern w:val="0"/>
          <w:lang w:eastAsia="et-EE"/>
          <w14:ligatures w14:val="none"/>
        </w:rPr>
        <w:commentReference w:id="16"/>
      </w:r>
      <w:r w:rsidRPr="00857903">
        <w:rPr>
          <w:rStyle w:val="eop"/>
          <w:rFonts w:ascii="Times New Roman" w:eastAsiaTheme="majorEastAsia" w:hAnsi="Times New Roman" w:cs="Times New Roman"/>
          <w:sz w:val="24"/>
          <w:szCs w:val="24"/>
          <w:u w:val="single"/>
        </w:rPr>
        <w:t xml:space="preserve"> taristu</w:t>
      </w:r>
      <w:r w:rsidRPr="00857903">
        <w:rPr>
          <w:rStyle w:val="eop"/>
          <w:rFonts w:ascii="Times New Roman" w:eastAsiaTheme="majorEastAsia" w:hAnsi="Times New Roman" w:cs="Times New Roman"/>
          <w:sz w:val="24"/>
          <w:szCs w:val="24"/>
        </w:rPr>
        <w:t xml:space="preserve"> – alternatiivkütuste taristu, mis asub üldsusele avatud kohas või territooriumil, olenemata sellest, kas alternatiivkütuste taristu asub avalikul või eramaal ning kas kohaldatakse piiranguid või tingimusi seoses kohale või valdusele juurdepääsuga, ning olenemata alternatiivkütuste taristu kasutamise suhtes kohaldatavatest tingimustest</w:t>
      </w:r>
    </w:p>
    <w:p w14:paraId="2265B3C1" w14:textId="77777777" w:rsidR="00857903" w:rsidRDefault="00857903" w:rsidP="00857903">
      <w:pPr>
        <w:spacing w:after="60"/>
        <w:jc w:val="both"/>
        <w:rPr>
          <w:rFonts w:ascii="Times New Roman" w:hAnsi="Times New Roman" w:cs="Times New Roman"/>
          <w:b/>
          <w:bCs/>
          <w:sz w:val="24"/>
          <w:szCs w:val="24"/>
        </w:rPr>
      </w:pPr>
    </w:p>
    <w:p w14:paraId="4B135E12" w14:textId="77777777" w:rsidR="00857903" w:rsidRDefault="00857903" w:rsidP="00857903">
      <w:pPr>
        <w:spacing w:after="60"/>
        <w:jc w:val="both"/>
        <w:rPr>
          <w:rFonts w:ascii="Times New Roman" w:hAnsi="Times New Roman" w:cs="Times New Roman"/>
          <w:b/>
          <w:bCs/>
          <w:sz w:val="24"/>
          <w:szCs w:val="24"/>
        </w:rPr>
      </w:pPr>
    </w:p>
    <w:p w14:paraId="1ED66867" w14:textId="77777777" w:rsidR="00857903" w:rsidRDefault="00857903" w:rsidP="00857903">
      <w:pPr>
        <w:spacing w:after="60"/>
        <w:jc w:val="both"/>
        <w:rPr>
          <w:rFonts w:ascii="Times New Roman" w:hAnsi="Times New Roman" w:cs="Times New Roman"/>
          <w:b/>
          <w:bCs/>
          <w:sz w:val="24"/>
          <w:szCs w:val="24"/>
        </w:rPr>
      </w:pPr>
    </w:p>
    <w:p w14:paraId="34896228" w14:textId="410CB05B" w:rsidR="00881BAF" w:rsidRPr="00857903" w:rsidRDefault="00881BAF" w:rsidP="00857903">
      <w:pPr>
        <w:spacing w:after="60"/>
        <w:jc w:val="both"/>
        <w:rPr>
          <w:rFonts w:ascii="Times New Roman" w:hAnsi="Times New Roman" w:cs="Times New Roman"/>
          <w:b/>
          <w:bCs/>
          <w:sz w:val="24"/>
          <w:szCs w:val="24"/>
        </w:rPr>
      </w:pPr>
      <w:r w:rsidRPr="00857903">
        <w:rPr>
          <w:rFonts w:ascii="Times New Roman" w:hAnsi="Times New Roman" w:cs="Times New Roman"/>
          <w:b/>
          <w:bCs/>
          <w:sz w:val="24"/>
          <w:szCs w:val="24"/>
        </w:rPr>
        <w:lastRenderedPageBreak/>
        <w:t>Energiamajanduse korralduse seadus</w:t>
      </w:r>
    </w:p>
    <w:p w14:paraId="5D18CA18" w14:textId="77777777" w:rsidR="006B182C" w:rsidRPr="00857903" w:rsidRDefault="006B182C" w:rsidP="00857903">
      <w:pPr>
        <w:spacing w:after="60"/>
        <w:jc w:val="both"/>
        <w:rPr>
          <w:rFonts w:ascii="Times New Roman" w:hAnsi="Times New Roman" w:cs="Times New Roman"/>
          <w:sz w:val="24"/>
          <w:szCs w:val="24"/>
        </w:rPr>
      </w:pPr>
    </w:p>
    <w:p w14:paraId="0569567E" w14:textId="15A7B007"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paragrahvi 2 teksti täiendatakse punktiga 15</w:t>
      </w:r>
      <w:r w:rsidRPr="00857903">
        <w:rPr>
          <w:rFonts w:ascii="Times New Roman" w:hAnsi="Times New Roman" w:cs="Times New Roman"/>
          <w:sz w:val="24"/>
          <w:szCs w:val="24"/>
          <w:vertAlign w:val="superscript"/>
        </w:rPr>
        <w:t>2</w:t>
      </w:r>
      <w:r w:rsidRPr="00857903">
        <w:rPr>
          <w:rFonts w:ascii="Times New Roman" w:hAnsi="Times New Roman" w:cs="Times New Roman"/>
          <w:sz w:val="24"/>
          <w:szCs w:val="24"/>
        </w:rPr>
        <w:t xml:space="preserve"> järgmises sõnastuses:</w:t>
      </w:r>
    </w:p>
    <w:p w14:paraId="676CD4FE" w14:textId="79F69BAA" w:rsidR="000E0D14"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„15</w:t>
      </w:r>
      <w:r w:rsidRPr="00857903">
        <w:rPr>
          <w:rFonts w:ascii="Times New Roman" w:hAnsi="Times New Roman" w:cs="Times New Roman"/>
          <w:sz w:val="24"/>
          <w:szCs w:val="24"/>
          <w:vertAlign w:val="superscript"/>
        </w:rPr>
        <w:t>2</w:t>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istandik</w:t>
      </w:r>
      <w:r w:rsidRPr="00857903">
        <w:rPr>
          <w:rFonts w:ascii="Times New Roman" w:hAnsi="Times New Roman" w:cs="Times New Roman"/>
          <w:sz w:val="24"/>
          <w:szCs w:val="24"/>
        </w:rPr>
        <w:t xml:space="preserve"> – on istandik Euroopa Parlamendi ja nõukogu 31. mai 2023. aasta määruse (EL) 2023/1115, milles käsitletakse teatavate raadamise ja metsade degradeerumisega seotud saaduste ja toodete liidu turul kättesaadavaks tegemist ja liidust eksportimist ning millega tunnistatakse kehtetuks määrus (EL) nr 995/2010 (ELT L 150, 9.6.2023, lk 206)</w:t>
      </w:r>
      <w:ins w:id="17" w:author="Moonika Kuusk" w:date="2024-11-07T15:34:00Z">
        <w:r w:rsidR="0039432E">
          <w:rPr>
            <w:rFonts w:ascii="Times New Roman" w:hAnsi="Times New Roman" w:cs="Times New Roman"/>
            <w:sz w:val="24"/>
            <w:szCs w:val="24"/>
          </w:rPr>
          <w:t>,</w:t>
        </w:r>
      </w:ins>
      <w:r w:rsidRPr="00857903">
        <w:rPr>
          <w:rFonts w:ascii="Times New Roman" w:hAnsi="Times New Roman" w:cs="Times New Roman"/>
          <w:sz w:val="24"/>
          <w:szCs w:val="24"/>
        </w:rPr>
        <w:t xml:space="preserve"> artikli 2 punkti 11 tähenduses;“;</w:t>
      </w:r>
    </w:p>
    <w:p w14:paraId="3A1B2838" w14:textId="77777777" w:rsidR="006B182C" w:rsidRPr="00857903" w:rsidRDefault="006B182C" w:rsidP="00857903">
      <w:pPr>
        <w:spacing w:after="60"/>
        <w:jc w:val="both"/>
        <w:rPr>
          <w:rFonts w:ascii="Times New Roman" w:hAnsi="Times New Roman" w:cs="Times New Roman"/>
          <w:sz w:val="24"/>
          <w:szCs w:val="24"/>
        </w:rPr>
      </w:pPr>
    </w:p>
    <w:p w14:paraId="54198D56" w14:textId="74173A0E"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paragrahvi 2 lõike 1 punkt 21</w:t>
      </w:r>
      <w:r w:rsidRPr="00857903">
        <w:rPr>
          <w:rFonts w:ascii="Times New Roman" w:hAnsi="Times New Roman" w:cs="Times New Roman"/>
          <w:sz w:val="24"/>
          <w:szCs w:val="24"/>
          <w:vertAlign w:val="superscript"/>
        </w:rPr>
        <w:t>2</w:t>
      </w:r>
      <w:r w:rsidRPr="00857903">
        <w:rPr>
          <w:rFonts w:ascii="Times New Roman" w:hAnsi="Times New Roman" w:cs="Times New Roman"/>
          <w:sz w:val="24"/>
          <w:szCs w:val="24"/>
        </w:rPr>
        <w:t xml:space="preserve"> muudetakse ja sõnastatakse järgmiselt:</w:t>
      </w:r>
    </w:p>
    <w:p w14:paraId="4C45C9E8" w14:textId="4B8BCBD6"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„21</w:t>
      </w:r>
      <w:r w:rsidRPr="00857903">
        <w:rPr>
          <w:rFonts w:ascii="Times New Roman" w:hAnsi="Times New Roman" w:cs="Times New Roman"/>
          <w:sz w:val="24"/>
          <w:szCs w:val="24"/>
          <w:vertAlign w:val="superscript"/>
        </w:rPr>
        <w:t>2</w:t>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muud kui bioloogilist päritolu taastuvkütused</w:t>
      </w:r>
      <w:r w:rsidRPr="00857903">
        <w:rPr>
          <w:rFonts w:ascii="Times New Roman" w:hAnsi="Times New Roman" w:cs="Times New Roman"/>
          <w:sz w:val="24"/>
          <w:szCs w:val="24"/>
        </w:rPr>
        <w:t xml:space="preserve"> – vedelad ja gaasilised kütused, milles sisalduv energia pärineb muudest taastuvatest energiaallikatest kui biomass;“;</w:t>
      </w:r>
    </w:p>
    <w:p w14:paraId="4F1ED72F" w14:textId="77777777" w:rsidR="006B182C" w:rsidRPr="00857903" w:rsidRDefault="006B182C" w:rsidP="00857903">
      <w:pPr>
        <w:spacing w:after="60"/>
        <w:jc w:val="both"/>
        <w:rPr>
          <w:rFonts w:ascii="Times New Roman" w:hAnsi="Times New Roman" w:cs="Times New Roman"/>
          <w:sz w:val="24"/>
          <w:szCs w:val="24"/>
        </w:rPr>
      </w:pPr>
    </w:p>
    <w:p w14:paraId="624DC0B2" w14:textId="26F2E3EE"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paragrahvi 2 teksti täiendatakse punktidega 26</w:t>
      </w:r>
      <w:r w:rsidR="006B182C" w:rsidRPr="00857903">
        <w:rPr>
          <w:rFonts w:ascii="Times New Roman" w:hAnsi="Times New Roman" w:cs="Times New Roman"/>
          <w:sz w:val="24"/>
          <w:szCs w:val="24"/>
          <w:vertAlign w:val="superscript"/>
        </w:rPr>
        <w:t>5</w:t>
      </w:r>
      <w:r w:rsidRPr="00857903">
        <w:rPr>
          <w:rFonts w:ascii="Times New Roman" w:hAnsi="Times New Roman" w:cs="Times New Roman"/>
          <w:sz w:val="24"/>
          <w:szCs w:val="24"/>
        </w:rPr>
        <w:t>–26</w:t>
      </w:r>
      <w:r w:rsidR="006B182C" w:rsidRPr="00857903">
        <w:rPr>
          <w:rFonts w:ascii="Times New Roman" w:hAnsi="Times New Roman" w:cs="Times New Roman"/>
          <w:sz w:val="24"/>
          <w:szCs w:val="24"/>
          <w:vertAlign w:val="superscript"/>
        </w:rPr>
        <w:t>16</w:t>
      </w:r>
      <w:r w:rsidRPr="00857903">
        <w:rPr>
          <w:rFonts w:ascii="Times New Roman" w:hAnsi="Times New Roman" w:cs="Times New Roman"/>
          <w:sz w:val="24"/>
          <w:szCs w:val="24"/>
        </w:rPr>
        <w:t xml:space="preserve"> järgmises sõnastuses:</w:t>
      </w:r>
    </w:p>
    <w:p w14:paraId="2CACF500" w14:textId="719F68F9"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„26</w:t>
      </w:r>
      <w:r w:rsidRPr="00857903">
        <w:rPr>
          <w:rFonts w:ascii="Times New Roman" w:hAnsi="Times New Roman" w:cs="Times New Roman"/>
          <w:sz w:val="24"/>
          <w:szCs w:val="24"/>
          <w:vertAlign w:val="superscript"/>
        </w:rPr>
        <w:t>5</w:t>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päikeseelektrisõiduk</w:t>
      </w:r>
      <w:r w:rsidRPr="00857903">
        <w:rPr>
          <w:rFonts w:ascii="Times New Roman" w:hAnsi="Times New Roman" w:cs="Times New Roman"/>
          <w:sz w:val="24"/>
          <w:szCs w:val="24"/>
        </w:rPr>
        <w:t xml:space="preserve"> </w:t>
      </w:r>
      <w:ins w:id="18" w:author="Moonika Kuusk" w:date="2024-11-11T11:41:00Z">
        <w:r w:rsidR="00FF1A4D" w:rsidRPr="00857903">
          <w:rPr>
            <w:rFonts w:ascii="Times New Roman" w:hAnsi="Times New Roman" w:cs="Times New Roman"/>
            <w:sz w:val="24"/>
            <w:szCs w:val="24"/>
          </w:rPr>
          <w:t>–</w:t>
        </w:r>
      </w:ins>
      <w:del w:id="19" w:author="Moonika Kuusk" w:date="2024-11-11T11:41:00Z">
        <w:r w:rsidRPr="00857903" w:rsidDel="00FF1A4D">
          <w:rPr>
            <w:rFonts w:ascii="Times New Roman" w:hAnsi="Times New Roman" w:cs="Times New Roman"/>
            <w:sz w:val="24"/>
            <w:szCs w:val="24"/>
          </w:rPr>
          <w:delText>-</w:delText>
        </w:r>
      </w:del>
      <w:r w:rsidRPr="00857903">
        <w:rPr>
          <w:rFonts w:ascii="Times New Roman" w:hAnsi="Times New Roman" w:cs="Times New Roman"/>
          <w:sz w:val="24"/>
          <w:szCs w:val="24"/>
        </w:rPr>
        <w:t xml:space="preserve"> mootorsõiduk, mille jõuülekanne sisaldab ainult mitteperifeerseid elektriseadmeid energiamuundurina koos elektrilise energiasalvestussüsteemiga, mida saab väljastpoolt laadida, ning mis on varustatud sõidukisse integreeritud päikesepaneelidega;</w:t>
      </w:r>
    </w:p>
    <w:p w14:paraId="023FDC44" w14:textId="437B32B6"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26</w:t>
      </w:r>
      <w:r w:rsidRPr="00857903">
        <w:rPr>
          <w:rFonts w:ascii="Times New Roman" w:hAnsi="Times New Roman" w:cs="Times New Roman"/>
          <w:sz w:val="24"/>
          <w:szCs w:val="24"/>
          <w:vertAlign w:val="superscript"/>
        </w:rPr>
        <w:t>6</w:t>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energia summaarne lõpptarbimine</w:t>
      </w:r>
      <w:r w:rsidRPr="00857903">
        <w:rPr>
          <w:rFonts w:ascii="Times New Roman" w:hAnsi="Times New Roman" w:cs="Times New Roman"/>
          <w:sz w:val="24"/>
          <w:szCs w:val="24"/>
        </w:rPr>
        <w:t xml:space="preserve"> </w:t>
      </w:r>
      <w:ins w:id="20" w:author="Moonika Kuusk" w:date="2024-11-11T11:41:00Z">
        <w:r w:rsidR="00FF1A4D" w:rsidRPr="00857903">
          <w:rPr>
            <w:rFonts w:ascii="Times New Roman" w:hAnsi="Times New Roman" w:cs="Times New Roman"/>
            <w:sz w:val="24"/>
            <w:szCs w:val="24"/>
          </w:rPr>
          <w:t>–</w:t>
        </w:r>
      </w:ins>
      <w:del w:id="21" w:author="Moonika Kuusk" w:date="2024-11-11T11:41:00Z">
        <w:r w:rsidRPr="00857903" w:rsidDel="00FF1A4D">
          <w:rPr>
            <w:rFonts w:ascii="Times New Roman" w:hAnsi="Times New Roman" w:cs="Times New Roman"/>
            <w:sz w:val="24"/>
            <w:szCs w:val="24"/>
          </w:rPr>
          <w:delText>-</w:delText>
        </w:r>
      </w:del>
      <w:r w:rsidRPr="00857903">
        <w:rPr>
          <w:rFonts w:ascii="Times New Roman" w:hAnsi="Times New Roman" w:cs="Times New Roman"/>
          <w:sz w:val="24"/>
          <w:szCs w:val="24"/>
        </w:rPr>
        <w:t xml:space="preserve"> kogu energia, mis tarnitakse tööstus-, transpordi-, teenindus- ja põllumajandussektorile ning kodumajapidamistele, elektri- ja soojusenergia tarbimine energiasektoris elektri- ja soojusenergia tootmiseks ning elektri- ja soojuskaod jaotamisel ja ülekandmisel;</w:t>
      </w:r>
    </w:p>
    <w:p w14:paraId="66F1D951" w14:textId="31C5CF35"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26</w:t>
      </w:r>
      <w:r w:rsidRPr="00857903">
        <w:rPr>
          <w:rFonts w:ascii="Times New Roman" w:hAnsi="Times New Roman" w:cs="Times New Roman"/>
          <w:sz w:val="24"/>
          <w:szCs w:val="24"/>
          <w:vertAlign w:val="superscript"/>
        </w:rPr>
        <w:t>7</w:t>
      </w:r>
      <w:r w:rsidRPr="00857903">
        <w:rPr>
          <w:rFonts w:ascii="Times New Roman" w:hAnsi="Times New Roman" w:cs="Times New Roman"/>
          <w:sz w:val="24"/>
          <w:szCs w:val="24"/>
        </w:rPr>
        <w:t xml:space="preserve">) </w:t>
      </w:r>
      <w:commentRangeStart w:id="22"/>
      <w:r w:rsidRPr="00857903">
        <w:rPr>
          <w:rFonts w:ascii="Times New Roman" w:hAnsi="Times New Roman" w:cs="Times New Roman"/>
          <w:sz w:val="24"/>
          <w:szCs w:val="24"/>
          <w:u w:val="single"/>
        </w:rPr>
        <w:t>süsteemi tõhusus</w:t>
      </w:r>
      <w:r w:rsidRPr="00857903">
        <w:rPr>
          <w:rFonts w:ascii="Times New Roman" w:hAnsi="Times New Roman" w:cs="Times New Roman"/>
          <w:sz w:val="24"/>
          <w:szCs w:val="24"/>
        </w:rPr>
        <w:t xml:space="preserve"> </w:t>
      </w:r>
      <w:commentRangeEnd w:id="22"/>
      <w:r w:rsidR="007F557A">
        <w:rPr>
          <w:rStyle w:val="Kommentaariviide"/>
          <w:rFonts w:ascii="Roboto" w:eastAsia="Times New Roman" w:hAnsi="Roboto" w:cs="Roboto"/>
          <w:kern w:val="0"/>
          <w:lang w:eastAsia="et-EE"/>
          <w14:ligatures w14:val="none"/>
        </w:rPr>
        <w:commentReference w:id="22"/>
      </w:r>
      <w:ins w:id="23" w:author="Moonika Kuusk" w:date="2024-11-11T11:41:00Z">
        <w:r w:rsidR="00FF1A4D" w:rsidRPr="00857903">
          <w:rPr>
            <w:rFonts w:ascii="Times New Roman" w:hAnsi="Times New Roman" w:cs="Times New Roman"/>
            <w:sz w:val="24"/>
            <w:szCs w:val="24"/>
          </w:rPr>
          <w:t>–</w:t>
        </w:r>
      </w:ins>
      <w:del w:id="24" w:author="Moonika Kuusk" w:date="2024-11-11T11:41:00Z">
        <w:r w:rsidRPr="00857903" w:rsidDel="00FF1A4D">
          <w:rPr>
            <w:rFonts w:ascii="Times New Roman" w:hAnsi="Times New Roman" w:cs="Times New Roman"/>
            <w:sz w:val="24"/>
            <w:szCs w:val="24"/>
          </w:rPr>
          <w:delText>-</w:delText>
        </w:r>
      </w:del>
      <w:r w:rsidRPr="00857903">
        <w:rPr>
          <w:rFonts w:ascii="Times New Roman" w:hAnsi="Times New Roman" w:cs="Times New Roman"/>
          <w:sz w:val="24"/>
          <w:szCs w:val="24"/>
        </w:rPr>
        <w:t xml:space="preserve"> energiatõhusate lahenduste valimine, kui need võimaldavad ka kulutõhusat süsinikuheite vähendamise suundumust, lisapaindlikkust ja ressursside tõhusat kasutamist;</w:t>
      </w:r>
    </w:p>
    <w:p w14:paraId="672AF69B" w14:textId="09202256"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26</w:t>
      </w:r>
      <w:r w:rsidRPr="00857903">
        <w:rPr>
          <w:rFonts w:ascii="Times New Roman" w:hAnsi="Times New Roman" w:cs="Times New Roman"/>
          <w:sz w:val="24"/>
          <w:szCs w:val="24"/>
          <w:vertAlign w:val="superscript"/>
        </w:rPr>
        <w:t>8</w:t>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taastuvenergia</w:t>
      </w:r>
      <w:r w:rsidRPr="00857903">
        <w:rPr>
          <w:rFonts w:ascii="Times New Roman" w:hAnsi="Times New Roman" w:cs="Times New Roman"/>
          <w:sz w:val="24"/>
          <w:szCs w:val="24"/>
        </w:rPr>
        <w:t xml:space="preserve"> </w:t>
      </w:r>
      <w:ins w:id="25" w:author="Moonika Kuusk" w:date="2024-11-11T11:41:00Z">
        <w:r w:rsidR="00FF1A4D" w:rsidRPr="00857903">
          <w:rPr>
            <w:rFonts w:ascii="Times New Roman" w:hAnsi="Times New Roman" w:cs="Times New Roman"/>
            <w:sz w:val="24"/>
            <w:szCs w:val="24"/>
          </w:rPr>
          <w:t>–</w:t>
        </w:r>
      </w:ins>
      <w:del w:id="26" w:author="Moonika Kuusk" w:date="2024-11-11T11:41:00Z">
        <w:r w:rsidRPr="00857903" w:rsidDel="00FF1A4D">
          <w:rPr>
            <w:rFonts w:ascii="Times New Roman" w:hAnsi="Times New Roman" w:cs="Times New Roman"/>
            <w:sz w:val="24"/>
            <w:szCs w:val="24"/>
          </w:rPr>
          <w:delText>-</w:delText>
        </w:r>
      </w:del>
      <w:r w:rsidRPr="00857903">
        <w:rPr>
          <w:rFonts w:ascii="Times New Roman" w:hAnsi="Times New Roman" w:cs="Times New Roman"/>
          <w:sz w:val="24"/>
          <w:szCs w:val="24"/>
        </w:rPr>
        <w:t xml:space="preserve"> taastuvatest mittefossiilsetest allikatest pärit energia, nimelt tuuleenergia, päikeseenergia, geotermiline energia, osmootne energia, ümbritseva keskkonna energia, loodete, lainete ja muu ookeanienergia, hüdroenergia ning käesoleva seaduse § 32</w:t>
      </w:r>
      <w:r w:rsidRPr="00857903">
        <w:rPr>
          <w:rFonts w:ascii="Times New Roman" w:hAnsi="Times New Roman" w:cs="Times New Roman"/>
          <w:sz w:val="24"/>
          <w:szCs w:val="24"/>
          <w:vertAlign w:val="superscript"/>
        </w:rPr>
        <w:t>3</w:t>
      </w:r>
      <w:r w:rsidRPr="00857903">
        <w:rPr>
          <w:rFonts w:ascii="Times New Roman" w:hAnsi="Times New Roman" w:cs="Times New Roman"/>
          <w:sz w:val="24"/>
          <w:szCs w:val="24"/>
        </w:rPr>
        <w:t xml:space="preserve"> nõuetele vastavast biomassist, prügilagaasist, reoveepuhasti gaasist ja biogaasist toodetud energia;</w:t>
      </w:r>
    </w:p>
    <w:p w14:paraId="764384A7" w14:textId="1FA6EBA4" w:rsidR="006B182C" w:rsidRPr="00857903" w:rsidRDefault="006B182C" w:rsidP="00857903">
      <w:pPr>
        <w:spacing w:after="60"/>
        <w:jc w:val="both"/>
        <w:rPr>
          <w:rFonts w:ascii="Times New Roman" w:hAnsi="Times New Roman" w:cs="Times New Roman"/>
          <w:color w:val="202020"/>
          <w:sz w:val="24"/>
          <w:szCs w:val="24"/>
        </w:rPr>
      </w:pPr>
      <w:r w:rsidRPr="00857903">
        <w:rPr>
          <w:rFonts w:ascii="Times New Roman" w:hAnsi="Times New Roman" w:cs="Times New Roman"/>
          <w:sz w:val="24"/>
          <w:szCs w:val="24"/>
        </w:rPr>
        <w:t>26</w:t>
      </w:r>
      <w:r w:rsidRPr="00857903">
        <w:rPr>
          <w:rFonts w:ascii="Times New Roman" w:hAnsi="Times New Roman" w:cs="Times New Roman"/>
          <w:sz w:val="24"/>
          <w:szCs w:val="24"/>
          <w:vertAlign w:val="superscript"/>
        </w:rPr>
        <w:t>9</w:t>
      </w:r>
      <w:r w:rsidRPr="00857903">
        <w:rPr>
          <w:rFonts w:ascii="Times New Roman" w:hAnsi="Times New Roman" w:cs="Times New Roman"/>
          <w:sz w:val="24"/>
          <w:szCs w:val="24"/>
        </w:rPr>
        <w:t xml:space="preserve">) </w:t>
      </w:r>
      <w:r w:rsidRPr="00857903">
        <w:rPr>
          <w:rFonts w:ascii="Times New Roman" w:hAnsi="Times New Roman" w:cs="Times New Roman"/>
          <w:color w:val="202020"/>
          <w:sz w:val="24"/>
          <w:szCs w:val="24"/>
        </w:rPr>
        <w:t> </w:t>
      </w:r>
      <w:r w:rsidRPr="00857903">
        <w:rPr>
          <w:rFonts w:ascii="Times New Roman" w:hAnsi="Times New Roman" w:cs="Times New Roman"/>
          <w:color w:val="202020"/>
          <w:sz w:val="24"/>
          <w:szCs w:val="24"/>
          <w:u w:val="single"/>
        </w:rPr>
        <w:t>taastuvelektrienergia</w:t>
      </w:r>
      <w:r w:rsidRPr="00857903">
        <w:rPr>
          <w:rFonts w:ascii="Times New Roman" w:hAnsi="Times New Roman" w:cs="Times New Roman"/>
          <w:color w:val="202020"/>
          <w:sz w:val="24"/>
          <w:szCs w:val="24"/>
        </w:rPr>
        <w:t xml:space="preserve"> </w:t>
      </w:r>
      <w:ins w:id="27" w:author="Moonika Kuusk" w:date="2024-11-11T11:41:00Z">
        <w:r w:rsidR="00FF1A4D" w:rsidRPr="00857903">
          <w:rPr>
            <w:rFonts w:ascii="Times New Roman" w:hAnsi="Times New Roman" w:cs="Times New Roman"/>
            <w:sz w:val="24"/>
            <w:szCs w:val="24"/>
          </w:rPr>
          <w:t>–</w:t>
        </w:r>
      </w:ins>
      <w:del w:id="28" w:author="Moonika Kuusk" w:date="2024-11-11T11:41:00Z">
        <w:r w:rsidRPr="00857903" w:rsidDel="00FF1A4D">
          <w:rPr>
            <w:rFonts w:ascii="Times New Roman" w:hAnsi="Times New Roman" w:cs="Times New Roman"/>
            <w:color w:val="202020"/>
            <w:sz w:val="24"/>
            <w:szCs w:val="24"/>
          </w:rPr>
          <w:delText>-</w:delText>
        </w:r>
      </w:del>
      <w:r w:rsidRPr="00857903">
        <w:rPr>
          <w:rFonts w:ascii="Times New Roman" w:hAnsi="Times New Roman" w:cs="Times New Roman"/>
          <w:color w:val="202020"/>
          <w:sz w:val="24"/>
          <w:szCs w:val="24"/>
        </w:rPr>
        <w:t xml:space="preserve"> taastuvatest energiaallikatest toodetud elektrienergia;</w:t>
      </w:r>
    </w:p>
    <w:p w14:paraId="1744ED89" w14:textId="77777777"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color w:val="202020"/>
          <w:sz w:val="24"/>
          <w:szCs w:val="24"/>
        </w:rPr>
        <w:t>26</w:t>
      </w:r>
      <w:r w:rsidRPr="00857903">
        <w:rPr>
          <w:rFonts w:ascii="Times New Roman" w:hAnsi="Times New Roman" w:cs="Times New Roman"/>
          <w:color w:val="202020"/>
          <w:sz w:val="24"/>
          <w:szCs w:val="24"/>
          <w:vertAlign w:val="superscript"/>
        </w:rPr>
        <w:t>10</w:t>
      </w:r>
      <w:r w:rsidRPr="00857903">
        <w:rPr>
          <w:rFonts w:ascii="Times New Roman" w:hAnsi="Times New Roman" w:cs="Times New Roman"/>
          <w:color w:val="202020"/>
          <w:sz w:val="24"/>
          <w:szCs w:val="24"/>
        </w:rPr>
        <w:t>) osmootne energia -</w:t>
      </w:r>
      <w:r w:rsidRPr="00857903">
        <w:rPr>
          <w:rFonts w:ascii="Times New Roman" w:hAnsi="Times New Roman" w:cs="Times New Roman"/>
          <w:sz w:val="24"/>
          <w:szCs w:val="24"/>
        </w:rPr>
        <w:t xml:space="preserve"> energia, mis tekib looduslikult kahe vedeliku, tavaliselt magevee ja soolase vee soolasisalduse erinevusest;</w:t>
      </w:r>
    </w:p>
    <w:p w14:paraId="4A5965C7" w14:textId="77777777"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26</w:t>
      </w:r>
      <w:r w:rsidRPr="00857903">
        <w:rPr>
          <w:rFonts w:ascii="Times New Roman" w:hAnsi="Times New Roman" w:cs="Times New Roman"/>
          <w:sz w:val="24"/>
          <w:szCs w:val="24"/>
          <w:vertAlign w:val="superscript"/>
        </w:rPr>
        <w:t>11</w:t>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taastuvenergiajaam</w:t>
      </w:r>
      <w:r w:rsidRPr="00857903">
        <w:rPr>
          <w:rFonts w:ascii="Times New Roman" w:hAnsi="Times New Roman" w:cs="Times New Roman"/>
          <w:sz w:val="24"/>
          <w:szCs w:val="24"/>
        </w:rPr>
        <w:t xml:space="preserve"> – jaam, mis toodab elektrit tuuleenergiast (</w:t>
      </w:r>
      <w:r w:rsidRPr="00857903">
        <w:rPr>
          <w:rFonts w:ascii="Times New Roman" w:hAnsi="Times New Roman" w:cs="Times New Roman"/>
          <w:i/>
          <w:sz w:val="24"/>
          <w:szCs w:val="24"/>
        </w:rPr>
        <w:t>tuuleelektrijaam</w:t>
      </w:r>
      <w:r w:rsidRPr="00857903">
        <w:rPr>
          <w:rFonts w:ascii="Times New Roman" w:hAnsi="Times New Roman" w:cs="Times New Roman"/>
          <w:sz w:val="24"/>
          <w:szCs w:val="24"/>
        </w:rPr>
        <w:t>), päikeseenergiast (</w:t>
      </w:r>
      <w:r w:rsidRPr="00857903">
        <w:rPr>
          <w:rFonts w:ascii="Times New Roman" w:hAnsi="Times New Roman" w:cs="Times New Roman"/>
          <w:i/>
          <w:sz w:val="24"/>
          <w:szCs w:val="24"/>
        </w:rPr>
        <w:t>päikeseenergiaseade</w:t>
      </w:r>
      <w:r w:rsidRPr="00857903">
        <w:rPr>
          <w:rFonts w:ascii="Times New Roman" w:hAnsi="Times New Roman" w:cs="Times New Roman"/>
          <w:sz w:val="24"/>
          <w:szCs w:val="24"/>
        </w:rPr>
        <w:t>), geotermilisest energiast, osmootsest energiast, ümbritseva keskkonna energiast, loodete, lainete ja muust ookeanienergiast, hüdroenergiast või käesoleva seaduse § 32</w:t>
      </w:r>
      <w:r w:rsidRPr="00857903">
        <w:rPr>
          <w:rFonts w:ascii="Times New Roman" w:hAnsi="Times New Roman" w:cs="Times New Roman"/>
          <w:sz w:val="24"/>
          <w:szCs w:val="24"/>
          <w:vertAlign w:val="superscript"/>
        </w:rPr>
        <w:t>3</w:t>
      </w:r>
      <w:r w:rsidRPr="00857903">
        <w:rPr>
          <w:rFonts w:ascii="Times New Roman" w:hAnsi="Times New Roman" w:cs="Times New Roman"/>
          <w:sz w:val="24"/>
          <w:szCs w:val="24"/>
        </w:rPr>
        <w:t xml:space="preserve"> nõuetele vastavast biomassist, prügilagaasist, reoveepuhasti gaasist või biogaasist (</w:t>
      </w:r>
      <w:r w:rsidRPr="00857903">
        <w:rPr>
          <w:rFonts w:ascii="Times New Roman" w:hAnsi="Times New Roman" w:cs="Times New Roman"/>
          <w:i/>
          <w:sz w:val="24"/>
          <w:szCs w:val="24"/>
        </w:rPr>
        <w:t>biometaanijaam</w:t>
      </w:r>
      <w:r w:rsidRPr="00857903">
        <w:rPr>
          <w:rFonts w:ascii="Times New Roman" w:hAnsi="Times New Roman" w:cs="Times New Roman"/>
          <w:sz w:val="24"/>
          <w:szCs w:val="24"/>
        </w:rPr>
        <w:t>) või taastuvenergia tootmiseks mitut eelnevat loetletud taastuvenergia liiki kasutav elektrijaam;</w:t>
      </w:r>
    </w:p>
    <w:p w14:paraId="62A2684B" w14:textId="3F4477E9"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26</w:t>
      </w:r>
      <w:r w:rsidRPr="00857903">
        <w:rPr>
          <w:rFonts w:ascii="Times New Roman" w:hAnsi="Times New Roman" w:cs="Times New Roman"/>
          <w:sz w:val="24"/>
          <w:szCs w:val="24"/>
          <w:vertAlign w:val="superscript"/>
        </w:rPr>
        <w:t>12</w:t>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taastuvkütused</w:t>
      </w:r>
      <w:r w:rsidRPr="00857903">
        <w:rPr>
          <w:rFonts w:ascii="Times New Roman" w:hAnsi="Times New Roman" w:cs="Times New Roman"/>
          <w:sz w:val="24"/>
          <w:szCs w:val="24"/>
        </w:rPr>
        <w:t xml:space="preserve"> </w:t>
      </w:r>
      <w:ins w:id="29" w:author="Moonika Kuusk" w:date="2024-11-11T11:41:00Z">
        <w:r w:rsidR="00FF1A4D" w:rsidRPr="00857903">
          <w:rPr>
            <w:rFonts w:ascii="Times New Roman" w:hAnsi="Times New Roman" w:cs="Times New Roman"/>
            <w:sz w:val="24"/>
            <w:szCs w:val="24"/>
          </w:rPr>
          <w:t>–</w:t>
        </w:r>
      </w:ins>
      <w:del w:id="30" w:author="Moonika Kuusk" w:date="2024-11-11T11:41:00Z">
        <w:r w:rsidRPr="00857903" w:rsidDel="00FF1A4D">
          <w:rPr>
            <w:rFonts w:ascii="Times New Roman" w:hAnsi="Times New Roman" w:cs="Times New Roman"/>
            <w:sz w:val="24"/>
            <w:szCs w:val="24"/>
          </w:rPr>
          <w:delText>-</w:delText>
        </w:r>
      </w:del>
      <w:r w:rsidRPr="00857903">
        <w:rPr>
          <w:rFonts w:ascii="Times New Roman" w:hAnsi="Times New Roman" w:cs="Times New Roman"/>
          <w:sz w:val="24"/>
          <w:szCs w:val="24"/>
        </w:rPr>
        <w:t xml:space="preserve"> </w:t>
      </w:r>
      <w:commentRangeStart w:id="31"/>
      <w:r w:rsidRPr="00857903">
        <w:rPr>
          <w:rFonts w:ascii="Times New Roman" w:hAnsi="Times New Roman" w:cs="Times New Roman"/>
          <w:sz w:val="24"/>
          <w:szCs w:val="24"/>
        </w:rPr>
        <w:t>biokütused, vedelad biokütused</w:t>
      </w:r>
      <w:commentRangeEnd w:id="31"/>
      <w:r w:rsidR="00B721DE">
        <w:rPr>
          <w:rStyle w:val="Kommentaariviide"/>
          <w:rFonts w:ascii="Roboto" w:eastAsia="Times New Roman" w:hAnsi="Roboto" w:cs="Roboto"/>
          <w:kern w:val="0"/>
          <w:lang w:eastAsia="et-EE"/>
          <w14:ligatures w14:val="none"/>
        </w:rPr>
        <w:commentReference w:id="31"/>
      </w:r>
      <w:r w:rsidRPr="00857903">
        <w:rPr>
          <w:rFonts w:ascii="Times New Roman" w:hAnsi="Times New Roman" w:cs="Times New Roman"/>
          <w:sz w:val="24"/>
          <w:szCs w:val="24"/>
        </w:rPr>
        <w:t>, biomasskütused atmosfääriõhu</w:t>
      </w:r>
      <w:ins w:id="32" w:author="Moonika Kuusk" w:date="2024-11-07T15:19:00Z">
        <w:r w:rsidR="007F557A">
          <w:rPr>
            <w:rFonts w:ascii="Times New Roman" w:hAnsi="Times New Roman" w:cs="Times New Roman"/>
            <w:sz w:val="24"/>
            <w:szCs w:val="24"/>
          </w:rPr>
          <w:t xml:space="preserve"> </w:t>
        </w:r>
      </w:ins>
      <w:r w:rsidRPr="00857903">
        <w:rPr>
          <w:rFonts w:ascii="Times New Roman" w:hAnsi="Times New Roman" w:cs="Times New Roman"/>
          <w:sz w:val="24"/>
          <w:szCs w:val="24"/>
        </w:rPr>
        <w:t>kaitse seaduse tähenduses ja muud kui bioloogilist päritolu taastuvkütused;</w:t>
      </w:r>
    </w:p>
    <w:p w14:paraId="0B87FFC2" w14:textId="56FCEFF0"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26</w:t>
      </w:r>
      <w:r w:rsidRPr="00857903">
        <w:rPr>
          <w:rFonts w:ascii="Times New Roman" w:hAnsi="Times New Roman" w:cs="Times New Roman"/>
          <w:sz w:val="24"/>
          <w:szCs w:val="24"/>
          <w:vertAlign w:val="superscript"/>
        </w:rPr>
        <w:t>13</w:t>
      </w:r>
      <w:r w:rsidRPr="00857903">
        <w:rPr>
          <w:rFonts w:ascii="Times New Roman" w:hAnsi="Times New Roman" w:cs="Times New Roman"/>
          <w:sz w:val="24"/>
          <w:szCs w:val="24"/>
        </w:rPr>
        <w:t xml:space="preserve">) </w:t>
      </w:r>
      <w:commentRangeStart w:id="33"/>
      <w:r w:rsidRPr="00857903">
        <w:rPr>
          <w:rFonts w:ascii="Times New Roman" w:hAnsi="Times New Roman" w:cs="Times New Roman"/>
          <w:sz w:val="24"/>
          <w:szCs w:val="24"/>
          <w:u w:val="single"/>
        </w:rPr>
        <w:t>taastuvvesinik</w:t>
      </w:r>
      <w:commentRangeEnd w:id="33"/>
      <w:r w:rsidR="00B721DE">
        <w:rPr>
          <w:rStyle w:val="Kommentaariviide"/>
          <w:rFonts w:ascii="Roboto" w:eastAsia="Times New Roman" w:hAnsi="Roboto" w:cs="Roboto"/>
          <w:kern w:val="0"/>
          <w:lang w:eastAsia="et-EE"/>
          <w14:ligatures w14:val="none"/>
        </w:rPr>
        <w:commentReference w:id="33"/>
      </w:r>
      <w:r w:rsidRPr="00857903">
        <w:rPr>
          <w:rFonts w:ascii="Times New Roman" w:hAnsi="Times New Roman" w:cs="Times New Roman"/>
          <w:sz w:val="24"/>
          <w:szCs w:val="24"/>
        </w:rPr>
        <w:t xml:space="preserve"> </w:t>
      </w:r>
      <w:ins w:id="34" w:author="Moonika Kuusk" w:date="2024-11-11T11:41:00Z">
        <w:r w:rsidR="00FF1A4D" w:rsidRPr="00857903">
          <w:rPr>
            <w:rFonts w:ascii="Times New Roman" w:hAnsi="Times New Roman" w:cs="Times New Roman"/>
            <w:sz w:val="24"/>
            <w:szCs w:val="24"/>
          </w:rPr>
          <w:t>–</w:t>
        </w:r>
      </w:ins>
      <w:del w:id="35" w:author="Moonika Kuusk" w:date="2024-11-11T11:41:00Z">
        <w:r w:rsidRPr="00857903" w:rsidDel="00FF1A4D">
          <w:rPr>
            <w:rFonts w:ascii="Times New Roman" w:hAnsi="Times New Roman" w:cs="Times New Roman"/>
            <w:sz w:val="24"/>
            <w:szCs w:val="24"/>
          </w:rPr>
          <w:delText>-</w:delText>
        </w:r>
      </w:del>
      <w:r w:rsidRPr="00857903">
        <w:rPr>
          <w:rFonts w:ascii="Times New Roman" w:hAnsi="Times New Roman" w:cs="Times New Roman"/>
          <w:sz w:val="24"/>
          <w:szCs w:val="24"/>
        </w:rPr>
        <w:t xml:space="preserve"> vesinik, mis on toodetud taastuvenergiast käesoleva seaduse § 2 punkti 26</w:t>
      </w:r>
      <w:r w:rsidRPr="00857903">
        <w:rPr>
          <w:rFonts w:ascii="Times New Roman" w:hAnsi="Times New Roman" w:cs="Times New Roman"/>
          <w:sz w:val="24"/>
          <w:szCs w:val="24"/>
          <w:vertAlign w:val="superscript"/>
        </w:rPr>
        <w:t>5</w:t>
      </w:r>
      <w:r w:rsidRPr="00857903">
        <w:rPr>
          <w:rFonts w:ascii="Times New Roman" w:hAnsi="Times New Roman" w:cs="Times New Roman"/>
          <w:sz w:val="24"/>
          <w:szCs w:val="24"/>
        </w:rPr>
        <w:t xml:space="preserve"> tähenduses;</w:t>
      </w:r>
    </w:p>
    <w:p w14:paraId="7B6B6846" w14:textId="1A4DF40E"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26</w:t>
      </w:r>
      <w:r w:rsidRPr="00857903">
        <w:rPr>
          <w:rFonts w:ascii="Times New Roman" w:hAnsi="Times New Roman" w:cs="Times New Roman"/>
          <w:sz w:val="24"/>
          <w:szCs w:val="24"/>
          <w:vertAlign w:val="superscript"/>
        </w:rPr>
        <w:t>14</w:t>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sünteetiline kütus</w:t>
      </w:r>
      <w:r w:rsidRPr="00857903">
        <w:rPr>
          <w:rFonts w:ascii="Times New Roman" w:hAnsi="Times New Roman" w:cs="Times New Roman"/>
          <w:sz w:val="24"/>
          <w:szCs w:val="24"/>
        </w:rPr>
        <w:t xml:space="preserve"> </w:t>
      </w:r>
      <w:ins w:id="36" w:author="Moonika Kuusk" w:date="2024-11-11T11:41:00Z">
        <w:r w:rsidR="00FF1A4D" w:rsidRPr="00857903">
          <w:rPr>
            <w:rFonts w:ascii="Times New Roman" w:hAnsi="Times New Roman" w:cs="Times New Roman"/>
            <w:sz w:val="24"/>
            <w:szCs w:val="24"/>
          </w:rPr>
          <w:t>–</w:t>
        </w:r>
      </w:ins>
      <w:del w:id="37" w:author="Moonika Kuusk" w:date="2024-11-11T11:41:00Z">
        <w:r w:rsidRPr="00857903" w:rsidDel="00FF1A4D">
          <w:rPr>
            <w:rFonts w:ascii="Times New Roman" w:hAnsi="Times New Roman" w:cs="Times New Roman"/>
            <w:sz w:val="24"/>
            <w:szCs w:val="24"/>
          </w:rPr>
          <w:delText>-</w:delText>
        </w:r>
      </w:del>
      <w:r w:rsidRPr="00857903">
        <w:rPr>
          <w:rFonts w:ascii="Times New Roman" w:hAnsi="Times New Roman" w:cs="Times New Roman"/>
          <w:sz w:val="24"/>
          <w:szCs w:val="24"/>
        </w:rPr>
        <w:t xml:space="preserve"> </w:t>
      </w:r>
      <w:r w:rsidRPr="00857903">
        <w:rPr>
          <w:rStyle w:val="cf01"/>
          <w:rFonts w:ascii="Times New Roman" w:hAnsi="Times New Roman" w:cs="Times New Roman"/>
          <w:sz w:val="24"/>
          <w:szCs w:val="24"/>
        </w:rPr>
        <w:t>kütus, mis on toodetud sünteetiliste keemiliste protsesside abil;</w:t>
      </w:r>
    </w:p>
    <w:p w14:paraId="628C4B7A" w14:textId="7BAC39F5" w:rsidR="006B182C" w:rsidRPr="00857903" w:rsidRDefault="006B182C"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lastRenderedPageBreak/>
        <w:t>26</w:t>
      </w:r>
      <w:r w:rsidRPr="00857903">
        <w:rPr>
          <w:rFonts w:ascii="Times New Roman" w:hAnsi="Times New Roman" w:cs="Times New Roman"/>
          <w:sz w:val="24"/>
          <w:szCs w:val="24"/>
          <w:vertAlign w:val="superscript"/>
        </w:rPr>
        <w:t>15</w:t>
      </w:r>
      <w:r w:rsidRPr="00857903">
        <w:rPr>
          <w:rFonts w:ascii="Times New Roman" w:hAnsi="Times New Roman" w:cs="Times New Roman"/>
          <w:sz w:val="24"/>
          <w:szCs w:val="24"/>
        </w:rPr>
        <w:t xml:space="preserve">) </w:t>
      </w:r>
      <w:commentRangeStart w:id="38"/>
      <w:r w:rsidRPr="00857903">
        <w:rPr>
          <w:rFonts w:ascii="Times New Roman" w:hAnsi="Times New Roman" w:cs="Times New Roman"/>
          <w:sz w:val="24"/>
          <w:szCs w:val="24"/>
          <w:u w:val="single"/>
        </w:rPr>
        <w:t>taastuv sünteetiline kütus</w:t>
      </w:r>
      <w:r w:rsidRPr="00857903">
        <w:rPr>
          <w:rFonts w:ascii="Times New Roman" w:hAnsi="Times New Roman" w:cs="Times New Roman"/>
          <w:sz w:val="24"/>
          <w:szCs w:val="24"/>
        </w:rPr>
        <w:t xml:space="preserve"> </w:t>
      </w:r>
      <w:commentRangeEnd w:id="38"/>
      <w:r w:rsidR="00B721DE">
        <w:rPr>
          <w:rStyle w:val="Kommentaariviide"/>
          <w:rFonts w:ascii="Roboto" w:eastAsia="Times New Roman" w:hAnsi="Roboto" w:cs="Roboto"/>
          <w:kern w:val="0"/>
          <w:lang w:eastAsia="et-EE"/>
          <w14:ligatures w14:val="none"/>
        </w:rPr>
        <w:commentReference w:id="38"/>
      </w:r>
      <w:ins w:id="39" w:author="Moonika Kuusk" w:date="2024-11-11T11:42:00Z">
        <w:r w:rsidR="004C2FE3" w:rsidRPr="00857903">
          <w:rPr>
            <w:rFonts w:ascii="Times New Roman" w:hAnsi="Times New Roman" w:cs="Times New Roman"/>
            <w:sz w:val="24"/>
            <w:szCs w:val="24"/>
          </w:rPr>
          <w:t>–</w:t>
        </w:r>
      </w:ins>
      <w:del w:id="40" w:author="Moonika Kuusk" w:date="2024-11-11T11:42:00Z">
        <w:r w:rsidRPr="00857903" w:rsidDel="004C2FE3">
          <w:rPr>
            <w:rFonts w:ascii="Times New Roman" w:hAnsi="Times New Roman" w:cs="Times New Roman"/>
            <w:sz w:val="24"/>
            <w:szCs w:val="24"/>
          </w:rPr>
          <w:delText>-</w:delText>
        </w:r>
      </w:del>
      <w:r w:rsidRPr="00857903">
        <w:rPr>
          <w:rFonts w:ascii="Times New Roman" w:hAnsi="Times New Roman" w:cs="Times New Roman"/>
          <w:sz w:val="24"/>
          <w:szCs w:val="24"/>
        </w:rPr>
        <w:t xml:space="preserve"> sünteetiline kütus, mis on toodetud taastuvenergiast käesoleva seaduse § 2 punkti 26</w:t>
      </w:r>
      <w:r w:rsidRPr="00857903">
        <w:rPr>
          <w:rFonts w:ascii="Times New Roman" w:hAnsi="Times New Roman" w:cs="Times New Roman"/>
          <w:sz w:val="24"/>
          <w:szCs w:val="24"/>
          <w:vertAlign w:val="superscript"/>
        </w:rPr>
        <w:t>5</w:t>
      </w:r>
      <w:r w:rsidRPr="00857903">
        <w:rPr>
          <w:rFonts w:ascii="Times New Roman" w:hAnsi="Times New Roman" w:cs="Times New Roman"/>
          <w:sz w:val="24"/>
          <w:szCs w:val="24"/>
        </w:rPr>
        <w:t xml:space="preserve"> tähenduses;“;</w:t>
      </w:r>
    </w:p>
    <w:p w14:paraId="1FCA15E3" w14:textId="71D77444"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paragrahvi 2 teksti täiendatakse punktidega 27</w:t>
      </w:r>
      <w:r w:rsidRPr="00857903">
        <w:rPr>
          <w:rFonts w:ascii="Times New Roman" w:hAnsi="Times New Roman" w:cs="Times New Roman"/>
          <w:sz w:val="24"/>
          <w:szCs w:val="24"/>
          <w:vertAlign w:val="superscript"/>
        </w:rPr>
        <w:t>1</w:t>
      </w:r>
      <w:r w:rsidRPr="00857903">
        <w:rPr>
          <w:rFonts w:ascii="Times New Roman" w:hAnsi="Times New Roman" w:cs="Times New Roman"/>
          <w:sz w:val="24"/>
          <w:szCs w:val="24"/>
        </w:rPr>
        <w:t xml:space="preserve"> ja 27</w:t>
      </w:r>
      <w:r w:rsidRPr="00857903">
        <w:rPr>
          <w:rFonts w:ascii="Times New Roman" w:hAnsi="Times New Roman" w:cs="Times New Roman"/>
          <w:sz w:val="24"/>
          <w:szCs w:val="24"/>
          <w:vertAlign w:val="superscript"/>
        </w:rPr>
        <w:t>2</w:t>
      </w:r>
      <w:r w:rsidRPr="00857903">
        <w:rPr>
          <w:rFonts w:ascii="Times New Roman" w:hAnsi="Times New Roman" w:cs="Times New Roman"/>
          <w:sz w:val="24"/>
          <w:szCs w:val="24"/>
        </w:rPr>
        <w:t xml:space="preserve"> järgmises sõnastuses:</w:t>
      </w:r>
    </w:p>
    <w:p w14:paraId="26B66980" w14:textId="77777777"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„27</w:t>
      </w:r>
      <w:r w:rsidRPr="00857903">
        <w:rPr>
          <w:rFonts w:ascii="Times New Roman" w:hAnsi="Times New Roman" w:cs="Times New Roman"/>
          <w:sz w:val="24"/>
          <w:szCs w:val="24"/>
          <w:vertAlign w:val="superscript"/>
        </w:rPr>
        <w:t>1</w:t>
      </w:r>
      <w:r w:rsidRPr="00857903">
        <w:rPr>
          <w:rFonts w:ascii="Times New Roman" w:hAnsi="Times New Roman" w:cs="Times New Roman"/>
          <w:sz w:val="24"/>
          <w:szCs w:val="24"/>
          <w:u w:val="single"/>
        </w:rPr>
        <w:t>) tööstuslik ümarpuit</w:t>
      </w:r>
      <w:r w:rsidRPr="00857903">
        <w:rPr>
          <w:rFonts w:ascii="Times New Roman" w:hAnsi="Times New Roman" w:cs="Times New Roman"/>
          <w:sz w:val="24"/>
          <w:szCs w:val="24"/>
        </w:rPr>
        <w:t xml:space="preserve"> – saepalgid, vineeripakud, paberipuit (ümar või lõhutud), samuti kogu muu tööstuslikuks otstarbeks sobiv ümarpuit, välja arvatud ümarpuit, mille omadused, näiteks puuliik, mõõtmed, kõverus ja okslikkus, muudavad selle tööstuslikuks kasutamiseks sobimatuks, mille liikmesriigid on vastavalt asjakohastele metsa- ja turutingimustele kindlaks teinud ja igakülgselt põhjendanud;</w:t>
      </w:r>
    </w:p>
    <w:p w14:paraId="23891710" w14:textId="77777777" w:rsidR="006B182C"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27</w:t>
      </w:r>
      <w:r w:rsidRPr="00857903">
        <w:rPr>
          <w:rFonts w:ascii="Times New Roman" w:hAnsi="Times New Roman" w:cs="Times New Roman"/>
          <w:sz w:val="24"/>
          <w:szCs w:val="24"/>
          <w:vertAlign w:val="superscript"/>
        </w:rPr>
        <w:t>2</w:t>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tööstussektor</w:t>
      </w:r>
      <w:r w:rsidRPr="00857903">
        <w:rPr>
          <w:rFonts w:ascii="Times New Roman" w:hAnsi="Times New Roman" w:cs="Times New Roman"/>
          <w:sz w:val="24"/>
          <w:szCs w:val="24"/>
        </w:rPr>
        <w:t xml:space="preserve"> – majanduse tegevusalade statistilise klassifikaatori (NACE REV. 2) B, C ja F jakku ning J jao 63 ossa liigitatud ettevõtjad ja tooted, nagu on sätestatud Euroopa Parlamendi ja nõukogu määruses (EÜ) nr 1893/2006;“;</w:t>
      </w:r>
    </w:p>
    <w:p w14:paraId="73DF416E" w14:textId="77777777" w:rsidR="006B182C" w:rsidRPr="00857903" w:rsidRDefault="006B182C" w:rsidP="00857903">
      <w:pPr>
        <w:spacing w:after="60"/>
        <w:jc w:val="both"/>
        <w:rPr>
          <w:rFonts w:ascii="Times New Roman" w:hAnsi="Times New Roman" w:cs="Times New Roman"/>
          <w:sz w:val="24"/>
          <w:szCs w:val="24"/>
        </w:rPr>
      </w:pPr>
    </w:p>
    <w:p w14:paraId="4D1B5ABE" w14:textId="5D467ABB" w:rsidR="000E0D14"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 xml:space="preserve">(1) </w:t>
      </w:r>
      <w:r w:rsidRPr="00857903">
        <w:rPr>
          <w:rFonts w:ascii="Times New Roman" w:hAnsi="Times New Roman" w:cs="Times New Roman"/>
          <w:sz w:val="24"/>
          <w:szCs w:val="24"/>
          <w:u w:val="single"/>
        </w:rPr>
        <w:t>Taastuvenergia ala</w:t>
      </w:r>
      <w:r w:rsidRPr="00857903">
        <w:rPr>
          <w:rFonts w:ascii="Times New Roman" w:hAnsi="Times New Roman" w:cs="Times New Roman"/>
          <w:sz w:val="24"/>
          <w:szCs w:val="24"/>
        </w:rPr>
        <w:t xml:space="preserve"> on käesoleva seaduse tähenduses riiklikust energia- ja kliimakavast lähtudes taastuvenergia eesmärgi saavutamiseks vajalik taastuvenergiajaama ja sellega seotud taristu ala </w:t>
      </w:r>
      <w:commentRangeStart w:id="41"/>
      <w:r w:rsidRPr="00857903">
        <w:rPr>
          <w:rFonts w:ascii="Times New Roman" w:hAnsi="Times New Roman" w:cs="Times New Roman"/>
          <w:sz w:val="24"/>
          <w:szCs w:val="24"/>
        </w:rPr>
        <w:t>maismaal või merealal</w:t>
      </w:r>
      <w:commentRangeEnd w:id="41"/>
      <w:r w:rsidR="00C07D68">
        <w:rPr>
          <w:rStyle w:val="Kommentaariviide"/>
          <w:rFonts w:ascii="Roboto" w:eastAsia="Times New Roman" w:hAnsi="Roboto" w:cs="Roboto"/>
          <w:kern w:val="0"/>
          <w:lang w:eastAsia="et-EE"/>
          <w14:ligatures w14:val="none"/>
        </w:rPr>
        <w:commentReference w:id="41"/>
      </w:r>
      <w:r w:rsidRPr="00857903">
        <w:rPr>
          <w:rFonts w:ascii="Times New Roman" w:hAnsi="Times New Roman" w:cs="Times New Roman"/>
          <w:sz w:val="24"/>
          <w:szCs w:val="24"/>
        </w:rPr>
        <w:t>.</w:t>
      </w:r>
    </w:p>
    <w:p w14:paraId="390BA677" w14:textId="77EE3EB7" w:rsidR="00881BAF" w:rsidRPr="00857903" w:rsidRDefault="00881BAF" w:rsidP="00857903">
      <w:pPr>
        <w:spacing w:after="60"/>
        <w:jc w:val="both"/>
        <w:rPr>
          <w:rFonts w:ascii="Times New Roman" w:hAnsi="Times New Roman" w:cs="Times New Roman"/>
          <w:sz w:val="24"/>
          <w:szCs w:val="24"/>
        </w:rPr>
      </w:pPr>
      <w:commentRangeStart w:id="42"/>
      <w:r w:rsidRPr="00857903">
        <w:rPr>
          <w:rFonts w:ascii="Times New Roman" w:hAnsi="Times New Roman" w:cs="Times New Roman"/>
          <w:sz w:val="24"/>
          <w:szCs w:val="24"/>
        </w:rPr>
        <w:t>(3)</w:t>
      </w:r>
      <w:commentRangeEnd w:id="42"/>
      <w:r w:rsidR="0039432E">
        <w:rPr>
          <w:rStyle w:val="Kommentaariviide"/>
          <w:rFonts w:ascii="Roboto" w:eastAsia="Times New Roman" w:hAnsi="Roboto" w:cs="Roboto"/>
          <w:kern w:val="0"/>
          <w:lang w:eastAsia="et-EE"/>
          <w14:ligatures w14:val="none"/>
        </w:rPr>
        <w:commentReference w:id="42"/>
      </w:r>
      <w:r w:rsidRPr="00857903">
        <w:rPr>
          <w:rFonts w:ascii="Times New Roman" w:hAnsi="Times New Roman" w:cs="Times New Roman"/>
          <w:sz w:val="24"/>
          <w:szCs w:val="24"/>
        </w:rPr>
        <w:t xml:space="preserve"> </w:t>
      </w:r>
      <w:r w:rsidRPr="00857903">
        <w:rPr>
          <w:rFonts w:ascii="Times New Roman" w:hAnsi="Times New Roman" w:cs="Times New Roman"/>
          <w:sz w:val="24"/>
          <w:szCs w:val="24"/>
          <w:u w:val="single"/>
        </w:rPr>
        <w:t>Taastuvenergia eelisarendusala</w:t>
      </w:r>
      <w:r w:rsidRPr="00857903">
        <w:rPr>
          <w:rFonts w:ascii="Times New Roman" w:hAnsi="Times New Roman" w:cs="Times New Roman"/>
          <w:sz w:val="24"/>
          <w:szCs w:val="24"/>
        </w:rPr>
        <w:t xml:space="preserve"> on taastuvenergia ala maismaal, mis vastab järgmistele tingimustele:</w:t>
      </w:r>
    </w:p>
    <w:p w14:paraId="0EFDF37B" w14:textId="77777777"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1) ala sobivus tuuleelektrijaama rajamiseks on tuvastatud tuuleelektrijaama rajamise eelduseks olevas detailplaneeringus või eriplaneeringus, millele on tehtud keskkonnamõju strateegiline hindamine ja puudub oluline piirülene keskkonnamõju;</w:t>
      </w:r>
    </w:p>
    <w:p w14:paraId="3F727DC4" w14:textId="5DCF5C72"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 xml:space="preserve">2) alal </w:t>
      </w:r>
      <w:ins w:id="43" w:author="Moonika Kuusk" w:date="2024-11-07T15:29:00Z">
        <w:r w:rsidR="0039432E">
          <w:rPr>
            <w:rFonts w:ascii="Times New Roman" w:hAnsi="Times New Roman" w:cs="Times New Roman"/>
            <w:sz w:val="24"/>
            <w:szCs w:val="24"/>
          </w:rPr>
          <w:t xml:space="preserve">on </w:t>
        </w:r>
      </w:ins>
      <w:r w:rsidRPr="00857903">
        <w:rPr>
          <w:rFonts w:ascii="Times New Roman" w:hAnsi="Times New Roman" w:cs="Times New Roman"/>
          <w:sz w:val="24"/>
          <w:szCs w:val="24"/>
        </w:rPr>
        <w:t>tuuleelektrijaama rajamisega kaasnevate oluliste mõjude leevendamiseks on asjakohased ja piisavad leevendusmeetmed;</w:t>
      </w:r>
    </w:p>
    <w:p w14:paraId="264F9801" w14:textId="037385CB"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 xml:space="preserve">3) </w:t>
      </w:r>
      <w:r w:rsidR="00980F4B" w:rsidRPr="00980F4B">
        <w:rPr>
          <w:rFonts w:ascii="Times New Roman" w:hAnsi="Times New Roman" w:cs="Times New Roman"/>
          <w:sz w:val="24"/>
          <w:szCs w:val="24"/>
        </w:rPr>
        <w:t>ala on väljaspool kaitseala, hoiuala, püsielupaika, vääriselupaika, hüvitusala, ranna ja kalda piiranguvööndit, I ja II kategooria taimeliikide kasvukohti, kaitstavat looduse üksikobjekti ja Natura elupaigatüüpe, mis asuvad väljaspool kaitstavaid alasid</w:t>
      </w:r>
      <w:r w:rsidRPr="00857903">
        <w:rPr>
          <w:rFonts w:ascii="Times New Roman" w:hAnsi="Times New Roman" w:cs="Times New Roman"/>
          <w:sz w:val="24"/>
          <w:szCs w:val="24"/>
        </w:rPr>
        <w:t>;</w:t>
      </w:r>
    </w:p>
    <w:p w14:paraId="568722FF" w14:textId="77777777"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rPr>
        <w:t>4) keskkonnamõju strateegilisel hindamisel ei ole tuvastatud, et alal paikneks peamisi rändeteid.</w:t>
      </w:r>
    </w:p>
    <w:p w14:paraId="48031363" w14:textId="77777777" w:rsidR="00881BAF" w:rsidRPr="00857903" w:rsidRDefault="00881BAF" w:rsidP="00857903">
      <w:pPr>
        <w:spacing w:after="60"/>
        <w:jc w:val="both"/>
        <w:rPr>
          <w:rFonts w:ascii="Times New Roman" w:hAnsi="Times New Roman" w:cs="Times New Roman"/>
          <w:sz w:val="24"/>
          <w:szCs w:val="24"/>
        </w:rPr>
      </w:pPr>
    </w:p>
    <w:p w14:paraId="590807B9" w14:textId="4ACAAC3D" w:rsidR="00881BAF" w:rsidRPr="00857903" w:rsidRDefault="00881BAF" w:rsidP="00857903">
      <w:pPr>
        <w:spacing w:after="60"/>
        <w:jc w:val="both"/>
        <w:rPr>
          <w:rFonts w:ascii="Times New Roman" w:hAnsi="Times New Roman" w:cs="Times New Roman"/>
          <w:sz w:val="24"/>
          <w:szCs w:val="24"/>
        </w:rPr>
      </w:pPr>
      <w:r w:rsidRPr="00857903">
        <w:rPr>
          <w:rFonts w:ascii="Times New Roman" w:hAnsi="Times New Roman" w:cs="Times New Roman"/>
          <w:sz w:val="24"/>
          <w:szCs w:val="24"/>
          <w:u w:val="single"/>
        </w:rPr>
        <w:t>Taastuvenergiajaama ajakohastamine</w:t>
      </w:r>
      <w:r w:rsidRPr="00857903">
        <w:rPr>
          <w:rFonts w:ascii="Times New Roman" w:hAnsi="Times New Roman" w:cs="Times New Roman"/>
          <w:sz w:val="24"/>
          <w:szCs w:val="24"/>
        </w:rPr>
        <w:t xml:space="preserve"> on taastuvenergiat tootva jaama ja </w:t>
      </w:r>
      <w:commentRangeStart w:id="44"/>
      <w:r w:rsidRPr="00857903">
        <w:rPr>
          <w:rFonts w:ascii="Times New Roman" w:hAnsi="Times New Roman" w:cs="Times New Roman"/>
          <w:sz w:val="24"/>
          <w:szCs w:val="24"/>
        </w:rPr>
        <w:t>taastuvenergiajaama</w:t>
      </w:r>
      <w:commentRangeEnd w:id="44"/>
      <w:r w:rsidR="0039432E">
        <w:rPr>
          <w:rStyle w:val="Kommentaariviide"/>
          <w:rFonts w:ascii="Roboto" w:eastAsia="Times New Roman" w:hAnsi="Roboto" w:cs="Roboto"/>
          <w:kern w:val="0"/>
          <w:lang w:eastAsia="et-EE"/>
          <w14:ligatures w14:val="none"/>
        </w:rPr>
        <w:commentReference w:id="44"/>
      </w:r>
      <w:r w:rsidRPr="00857903">
        <w:rPr>
          <w:rFonts w:ascii="Times New Roman" w:hAnsi="Times New Roman" w:cs="Times New Roman"/>
          <w:sz w:val="24"/>
          <w:szCs w:val="24"/>
        </w:rPr>
        <w:t xml:space="preserve"> võrguga ühendamiseks vajalike ehitiste uuendamine, sealhulgas paigaldiste või käitamissüsteemide ja seadmete täielik või osaline asendamine tootmisvõimsuse asendamiseks või paigaldise võimsuse või tõhususe suurendamiseks.</w:t>
      </w:r>
    </w:p>
    <w:p w14:paraId="19FA9D82" w14:textId="77777777" w:rsidR="00881BAF" w:rsidRPr="00857903" w:rsidRDefault="00881BAF" w:rsidP="00857903">
      <w:pPr>
        <w:jc w:val="both"/>
        <w:rPr>
          <w:rFonts w:ascii="Times New Roman" w:hAnsi="Times New Roman" w:cs="Times New Roman"/>
          <w:sz w:val="24"/>
          <w:szCs w:val="24"/>
        </w:rPr>
      </w:pPr>
    </w:p>
    <w:sectPr w:rsidR="00881BAF" w:rsidRPr="0085790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oonika Kuusk" w:date="2024-11-07T14:21:00Z" w:initials="MK">
    <w:p w14:paraId="43A40E76" w14:textId="77777777" w:rsidR="007569AD" w:rsidRDefault="007569AD" w:rsidP="007569AD">
      <w:pPr>
        <w:pStyle w:val="Kommentaaritekst"/>
      </w:pPr>
      <w:r>
        <w:rPr>
          <w:rStyle w:val="Kommentaariviide"/>
        </w:rPr>
        <w:annotationRef/>
      </w:r>
      <w:r>
        <w:t>Ühtsuse huvides võiks seegi termin olla ainsuses: taastuvkütus.</w:t>
      </w:r>
    </w:p>
  </w:comment>
  <w:comment w:id="7" w:author="Moonika Kuusk" w:date="2024-11-07T14:32:00Z" w:initials="MK">
    <w:p w14:paraId="4EA35A98" w14:textId="77777777" w:rsidR="00E44187" w:rsidRDefault="005A575D" w:rsidP="00E44187">
      <w:pPr>
        <w:pStyle w:val="Kommentaaritekst"/>
      </w:pPr>
      <w:r>
        <w:rPr>
          <w:rStyle w:val="Kommentaariviide"/>
        </w:rPr>
        <w:annotationRef/>
      </w:r>
      <w:r w:rsidR="00E44187">
        <w:t>Kui siin mõeldakse sama, millele lause esimeses pooles viidati, siis nt "selliste seadmete, pumpade ja salvestite".</w:t>
      </w:r>
    </w:p>
  </w:comment>
  <w:comment w:id="8" w:author="Moonika Kuusk" w:date="2024-11-07T14:39:00Z" w:initials="MK">
    <w:p w14:paraId="407133EE" w14:textId="48FFF9E3" w:rsidR="007A5ABB" w:rsidRDefault="007A5ABB" w:rsidP="007A5ABB">
      <w:pPr>
        <w:pStyle w:val="Kommentaaritekst"/>
      </w:pPr>
      <w:r>
        <w:rPr>
          <w:rStyle w:val="Kommentaariviide"/>
        </w:rPr>
        <w:annotationRef/>
      </w:r>
      <w:r>
        <w:t>Kas "hajatootja" on kuskil defineeritud?</w:t>
      </w:r>
    </w:p>
  </w:comment>
  <w:comment w:id="9" w:author="Moonika Kuusk" w:date="2024-11-07T14:45:00Z" w:initials="MK">
    <w:p w14:paraId="1B814ED4" w14:textId="77777777" w:rsidR="00FF1A4D" w:rsidRDefault="007A5ABB" w:rsidP="00FF1A4D">
      <w:pPr>
        <w:pStyle w:val="Kommentaaritekst"/>
      </w:pPr>
      <w:r>
        <w:rPr>
          <w:rStyle w:val="Kommentaariviide"/>
        </w:rPr>
        <w:annotationRef/>
      </w:r>
      <w:r w:rsidR="00FF1A4D">
        <w:t xml:space="preserve">Kas see on sama mis </w:t>
      </w:r>
      <w:r w:rsidR="00FF1A4D">
        <w:rPr>
          <w:i/>
          <w:iCs/>
        </w:rPr>
        <w:t>energiavahendaja</w:t>
      </w:r>
      <w:r w:rsidR="00FF1A4D">
        <w:t xml:space="preserve"> sellesama seaduse </w:t>
      </w:r>
      <w:r w:rsidR="00FF1A4D">
        <w:rPr>
          <w:color w:val="000000"/>
          <w:highlight w:val="white"/>
        </w:rPr>
        <w:t>§ 58</w:t>
      </w:r>
      <w:r w:rsidR="00FF1A4D">
        <w:rPr>
          <w:color w:val="000000"/>
          <w:highlight w:val="white"/>
          <w:vertAlign w:val="superscript"/>
        </w:rPr>
        <w:t>3</w:t>
      </w:r>
      <w:r w:rsidR="00FF1A4D">
        <w:rPr>
          <w:color w:val="000000"/>
          <w:highlight w:val="white"/>
        </w:rPr>
        <w:t xml:space="preserve">-s? IATEs on </w:t>
      </w:r>
      <w:r w:rsidR="00FF1A4D">
        <w:rPr>
          <w:i/>
          <w:iCs/>
          <w:color w:val="000000"/>
          <w:highlight w:val="white"/>
        </w:rPr>
        <w:t>agregaatori</w:t>
      </w:r>
      <w:r w:rsidR="00FF1A4D">
        <w:rPr>
          <w:color w:val="000000"/>
          <w:highlight w:val="white"/>
        </w:rPr>
        <w:t xml:space="preserve"> vaste </w:t>
      </w:r>
      <w:r w:rsidR="00FF1A4D">
        <w:rPr>
          <w:i/>
          <w:iCs/>
          <w:color w:val="000000"/>
          <w:highlight w:val="white"/>
        </w:rPr>
        <w:t>energiavahendaja</w:t>
      </w:r>
      <w:r w:rsidR="00FF1A4D">
        <w:rPr>
          <w:color w:val="000000"/>
          <w:highlight w:val="white"/>
        </w:rPr>
        <w:t xml:space="preserve">. Direktiivis (EL) 2023/1791 on kasutatud </w:t>
      </w:r>
      <w:r w:rsidR="00FF1A4D">
        <w:rPr>
          <w:i/>
          <w:iCs/>
          <w:color w:val="000000"/>
          <w:highlight w:val="white"/>
        </w:rPr>
        <w:t>energiavahendaja</w:t>
      </w:r>
      <w:r w:rsidR="00FF1A4D">
        <w:rPr>
          <w:color w:val="000000"/>
          <w:highlight w:val="white"/>
        </w:rPr>
        <w:t xml:space="preserve"> (EN vaste </w:t>
      </w:r>
      <w:r w:rsidR="00FF1A4D">
        <w:rPr>
          <w:i/>
          <w:iCs/>
          <w:color w:val="000000"/>
          <w:highlight w:val="white"/>
        </w:rPr>
        <w:t>aggregator</w:t>
      </w:r>
      <w:r w:rsidR="00FF1A4D">
        <w:rPr>
          <w:color w:val="000000"/>
          <w:highlight w:val="white"/>
        </w:rPr>
        <w:t>).</w:t>
      </w:r>
    </w:p>
  </w:comment>
  <w:comment w:id="10" w:author="Moonika Kuusk" w:date="2024-11-07T14:41:00Z" w:initials="MK">
    <w:p w14:paraId="5B2975A0" w14:textId="2BE9B12A" w:rsidR="007A5ABB" w:rsidRDefault="007A5ABB" w:rsidP="007A5ABB">
      <w:pPr>
        <w:pStyle w:val="Kommentaaritekst"/>
      </w:pPr>
      <w:r>
        <w:rPr>
          <w:rStyle w:val="Kommentaariviide"/>
        </w:rPr>
        <w:annotationRef/>
      </w:r>
      <w:r>
        <w:t>soojusettevõtjaid</w:t>
      </w:r>
    </w:p>
  </w:comment>
  <w:comment w:id="11" w:author="Moonika Kuusk" w:date="2024-11-07T14:53:00Z" w:initials="MK">
    <w:p w14:paraId="1EBC1011" w14:textId="77777777" w:rsidR="00FF1A4D" w:rsidRDefault="00CC3917" w:rsidP="00FF1A4D">
      <w:pPr>
        <w:pStyle w:val="Kommentaaritekst"/>
      </w:pPr>
      <w:r>
        <w:rPr>
          <w:rStyle w:val="Kommentaariviide"/>
        </w:rPr>
        <w:annotationRef/>
      </w:r>
      <w:r w:rsidR="00FF1A4D">
        <w:t xml:space="preserve">Aku seisukord. </w:t>
      </w:r>
      <w:r w:rsidR="00FF1A4D">
        <w:rPr>
          <w:i/>
          <w:iCs/>
        </w:rPr>
        <w:t>Seisukord</w:t>
      </w:r>
      <w:r w:rsidR="00FF1A4D">
        <w:t xml:space="preserve"> ise ei sobi terminiks.</w:t>
      </w:r>
    </w:p>
  </w:comment>
  <w:comment w:id="14" w:author="Moonika Kuusk" w:date="2024-11-07T14:56:00Z" w:initials="MK">
    <w:p w14:paraId="44908FEC" w14:textId="77777777" w:rsidR="00FF1A4D" w:rsidRDefault="00CC3917" w:rsidP="00FF1A4D">
      <w:pPr>
        <w:pStyle w:val="Kommentaaritekst"/>
      </w:pPr>
      <w:r>
        <w:rPr>
          <w:rStyle w:val="Kommentaariviide"/>
        </w:rPr>
        <w:annotationRef/>
      </w:r>
      <w:r w:rsidR="00FF1A4D">
        <w:t>Laetus</w:t>
      </w:r>
    </w:p>
    <w:p w14:paraId="59650F5B" w14:textId="77777777" w:rsidR="00FF1A4D" w:rsidRDefault="00FF1A4D" w:rsidP="00FF1A4D">
      <w:pPr>
        <w:pStyle w:val="Kommentaaritekst"/>
      </w:pPr>
      <w:r>
        <w:t>EN</w:t>
      </w:r>
      <w:r>
        <w:rPr>
          <w:i/>
          <w:iCs/>
        </w:rPr>
        <w:t xml:space="preserve"> state of charge</w:t>
      </w:r>
      <w:r>
        <w:t>, mis näitab laetud olekut ehk laetust.</w:t>
      </w:r>
    </w:p>
  </w:comment>
  <w:comment w:id="15" w:author="Moonika Kuusk" w:date="2024-11-07T15:02:00Z" w:initials="MK">
    <w:p w14:paraId="11DBD612" w14:textId="65E6A3EC" w:rsidR="0000136E" w:rsidRDefault="0000136E" w:rsidP="0000136E">
      <w:pPr>
        <w:pStyle w:val="Kommentaaritekst"/>
      </w:pPr>
      <w:r>
        <w:rPr>
          <w:rStyle w:val="Kommentaariviide"/>
        </w:rPr>
        <w:annotationRef/>
      </w:r>
      <w:r>
        <w:t>Õige oleks "mahtuvus" ja "nimimahtuvus".  Vt IATE "elektrimahtuvus" ja ESTERM "mahtuvus".</w:t>
      </w:r>
    </w:p>
  </w:comment>
  <w:comment w:id="16" w:author="Moonika Kuusk" w:date="2024-11-07T15:08:00Z" w:initials="MK">
    <w:p w14:paraId="4197BC09" w14:textId="77777777" w:rsidR="0000136E" w:rsidRDefault="0000136E" w:rsidP="0000136E">
      <w:pPr>
        <w:pStyle w:val="Kommentaaritekst"/>
      </w:pPr>
      <w:r>
        <w:rPr>
          <w:rStyle w:val="Kommentaariviide"/>
        </w:rPr>
        <w:annotationRef/>
      </w:r>
      <w:r>
        <w:t>See peaks ka olema seaduses defineeritud.</w:t>
      </w:r>
    </w:p>
  </w:comment>
  <w:comment w:id="22" w:author="Moonika Kuusk" w:date="2024-11-07T15:16:00Z" w:initials="MK">
    <w:p w14:paraId="721A2186" w14:textId="77777777" w:rsidR="007F557A" w:rsidRDefault="007F557A" w:rsidP="007F557A">
      <w:pPr>
        <w:pStyle w:val="Kommentaaritekst"/>
      </w:pPr>
      <w:r>
        <w:rPr>
          <w:rStyle w:val="Kommentaariviide"/>
        </w:rPr>
        <w:annotationRef/>
      </w:r>
      <w:r>
        <w:t>Need sõnad on terminiks liiga abstraktsed.</w:t>
      </w:r>
    </w:p>
  </w:comment>
  <w:comment w:id="31" w:author="Moonika Kuusk" w:date="2024-11-07T15:20:00Z" w:initials="MK">
    <w:p w14:paraId="7DDCA3D1" w14:textId="77777777" w:rsidR="00FF1A4D" w:rsidRDefault="00B721DE" w:rsidP="00FF1A4D">
      <w:pPr>
        <w:pStyle w:val="Kommentaaritekst"/>
      </w:pPr>
      <w:r>
        <w:rPr>
          <w:rStyle w:val="Kommentaariviide"/>
        </w:rPr>
        <w:annotationRef/>
      </w:r>
      <w:r w:rsidR="00FF1A4D">
        <w:t>Loetelu ebaloogiline – kas mõeldud on biokütused, sh vedelad biokütused?</w:t>
      </w:r>
    </w:p>
  </w:comment>
  <w:comment w:id="33" w:author="Moonika Kuusk" w:date="2024-11-07T15:23:00Z" w:initials="MK">
    <w:p w14:paraId="4E29F157" w14:textId="69FF10F0" w:rsidR="00B721DE" w:rsidRDefault="00B721DE" w:rsidP="00B721DE">
      <w:pPr>
        <w:pStyle w:val="Kommentaaritekst"/>
      </w:pPr>
      <w:r>
        <w:rPr>
          <w:rStyle w:val="Kommentaariviide"/>
        </w:rPr>
        <w:annotationRef/>
      </w:r>
      <w:r>
        <w:t xml:space="preserve">IATE-s on "taastuvallikatest toodetud vesinik". Taastuvvesinik on otsetähenduses eksitav. </w:t>
      </w:r>
    </w:p>
  </w:comment>
  <w:comment w:id="38" w:author="Moonika Kuusk" w:date="2024-11-07T15:24:00Z" w:initials="MK">
    <w:p w14:paraId="513696DE" w14:textId="77777777" w:rsidR="004C2FE3" w:rsidRDefault="00B721DE" w:rsidP="004C2FE3">
      <w:pPr>
        <w:pStyle w:val="Kommentaaritekst"/>
      </w:pPr>
      <w:r>
        <w:rPr>
          <w:rStyle w:val="Kommentaariviide"/>
        </w:rPr>
        <w:annotationRef/>
      </w:r>
      <w:r w:rsidR="004C2FE3">
        <w:t>IATEs: "taastuvatest energiaallikatest toodetud sünteetiline kütus". Praegune termin on otsetähenduses eksitav (vastuoluline).</w:t>
      </w:r>
    </w:p>
  </w:comment>
  <w:comment w:id="41" w:author="Moonika Kuusk" w:date="2024-11-07T15:28:00Z" w:initials="MK">
    <w:p w14:paraId="2313A4D1" w14:textId="776E8911" w:rsidR="00C07D68" w:rsidRDefault="00C07D68" w:rsidP="00C07D68">
      <w:pPr>
        <w:pStyle w:val="Kommentaaritekst"/>
      </w:pPr>
      <w:r>
        <w:rPr>
          <w:rStyle w:val="Kommentaariviide"/>
        </w:rPr>
        <w:annotationRef/>
      </w:r>
      <w:r>
        <w:t>Maismaal või meres</w:t>
      </w:r>
    </w:p>
    <w:p w14:paraId="5DB62B1E" w14:textId="77777777" w:rsidR="00C07D68" w:rsidRDefault="00C07D68" w:rsidP="00C07D68">
      <w:pPr>
        <w:pStyle w:val="Kommentaaritekst"/>
      </w:pPr>
      <w:r>
        <w:t>Maal või vees</w:t>
      </w:r>
    </w:p>
  </w:comment>
  <w:comment w:id="42" w:author="Moonika Kuusk" w:date="2024-11-07T15:30:00Z" w:initials="MK">
    <w:p w14:paraId="795D112D" w14:textId="77777777" w:rsidR="004C2FE3" w:rsidRDefault="0039432E" w:rsidP="004C2FE3">
      <w:pPr>
        <w:pStyle w:val="Kommentaaritekst"/>
      </w:pPr>
      <w:r>
        <w:rPr>
          <w:rStyle w:val="Kommentaariviide"/>
        </w:rPr>
        <w:annotationRef/>
      </w:r>
      <w:r w:rsidR="004C2FE3">
        <w:t>Definitsioone tuleb korrastada (nii järgmistes punktides kui kogu dokumendis).</w:t>
      </w:r>
    </w:p>
  </w:comment>
  <w:comment w:id="44" w:author="Moonika Kuusk" w:date="2024-11-07T15:32:00Z" w:initials="MK">
    <w:p w14:paraId="41AC2BCF" w14:textId="33686EF2" w:rsidR="0039432E" w:rsidRDefault="0039432E" w:rsidP="0039432E">
      <w:pPr>
        <w:pStyle w:val="Kommentaaritekst"/>
      </w:pPr>
      <w:r>
        <w:rPr>
          <w:rStyle w:val="Kommentaariviide"/>
        </w:rPr>
        <w:annotationRef/>
      </w:r>
      <w:r>
        <w:t>Selle jaama?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A40E76" w15:done="0"/>
  <w15:commentEx w15:paraId="4EA35A98" w15:done="0"/>
  <w15:commentEx w15:paraId="407133EE" w15:done="0"/>
  <w15:commentEx w15:paraId="1B814ED4" w15:done="0"/>
  <w15:commentEx w15:paraId="5B2975A0" w15:done="0"/>
  <w15:commentEx w15:paraId="1EBC1011" w15:done="0"/>
  <w15:commentEx w15:paraId="59650F5B" w15:done="0"/>
  <w15:commentEx w15:paraId="11DBD612" w15:done="0"/>
  <w15:commentEx w15:paraId="4197BC09" w15:done="0"/>
  <w15:commentEx w15:paraId="721A2186" w15:done="0"/>
  <w15:commentEx w15:paraId="7DDCA3D1" w15:done="0"/>
  <w15:commentEx w15:paraId="4E29F157" w15:done="0"/>
  <w15:commentEx w15:paraId="513696DE" w15:done="0"/>
  <w15:commentEx w15:paraId="5DB62B1E" w15:done="0"/>
  <w15:commentEx w15:paraId="795D112D" w15:done="0"/>
  <w15:commentEx w15:paraId="41AC2B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74B86" w16cex:dateUtc="2024-11-07T12:21:00Z"/>
  <w16cex:commentExtensible w16cex:durableId="2AD74DE8" w16cex:dateUtc="2024-11-07T12:32:00Z"/>
  <w16cex:commentExtensible w16cex:durableId="2AD74F88" w16cex:dateUtc="2024-11-07T12:39:00Z"/>
  <w16cex:commentExtensible w16cex:durableId="2AD7511A" w16cex:dateUtc="2024-11-07T12:45:00Z"/>
  <w16cex:commentExtensible w16cex:durableId="2AD75016" w16cex:dateUtc="2024-11-07T12:41:00Z"/>
  <w16cex:commentExtensible w16cex:durableId="2AD75306" w16cex:dateUtc="2024-11-07T12:53:00Z"/>
  <w16cex:commentExtensible w16cex:durableId="2AD753A2" w16cex:dateUtc="2024-11-07T12:56:00Z"/>
  <w16cex:commentExtensible w16cex:durableId="2AD75504" w16cex:dateUtc="2024-11-07T13:02:00Z"/>
  <w16cex:commentExtensible w16cex:durableId="2AD75686" w16cex:dateUtc="2024-11-07T13:08:00Z"/>
  <w16cex:commentExtensible w16cex:durableId="2AD7583E" w16cex:dateUtc="2024-11-07T13:16:00Z"/>
  <w16cex:commentExtensible w16cex:durableId="2AD7594F" w16cex:dateUtc="2024-11-07T13:20:00Z"/>
  <w16cex:commentExtensible w16cex:durableId="2AD75A03" w16cex:dateUtc="2024-11-07T13:23:00Z"/>
  <w16cex:commentExtensible w16cex:durableId="2AD75A43" w16cex:dateUtc="2024-11-07T13:24:00Z"/>
  <w16cex:commentExtensible w16cex:durableId="2AD75B3A" w16cex:dateUtc="2024-11-07T13:28:00Z"/>
  <w16cex:commentExtensible w16cex:durableId="2AD75B99" w16cex:dateUtc="2024-11-07T13:30:00Z"/>
  <w16cex:commentExtensible w16cex:durableId="2AD75C1B" w16cex:dateUtc="2024-11-07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A40E76" w16cid:durableId="2AD74B86"/>
  <w16cid:commentId w16cid:paraId="4EA35A98" w16cid:durableId="2AD74DE8"/>
  <w16cid:commentId w16cid:paraId="407133EE" w16cid:durableId="2AD74F88"/>
  <w16cid:commentId w16cid:paraId="1B814ED4" w16cid:durableId="2AD7511A"/>
  <w16cid:commentId w16cid:paraId="5B2975A0" w16cid:durableId="2AD75016"/>
  <w16cid:commentId w16cid:paraId="1EBC1011" w16cid:durableId="2AD75306"/>
  <w16cid:commentId w16cid:paraId="59650F5B" w16cid:durableId="2AD753A2"/>
  <w16cid:commentId w16cid:paraId="11DBD612" w16cid:durableId="2AD75504"/>
  <w16cid:commentId w16cid:paraId="4197BC09" w16cid:durableId="2AD75686"/>
  <w16cid:commentId w16cid:paraId="721A2186" w16cid:durableId="2AD7583E"/>
  <w16cid:commentId w16cid:paraId="7DDCA3D1" w16cid:durableId="2AD7594F"/>
  <w16cid:commentId w16cid:paraId="4E29F157" w16cid:durableId="2AD75A03"/>
  <w16cid:commentId w16cid:paraId="513696DE" w16cid:durableId="2AD75A43"/>
  <w16cid:commentId w16cid:paraId="5DB62B1E" w16cid:durableId="2AD75B3A"/>
  <w16cid:commentId w16cid:paraId="795D112D" w16cid:durableId="2AD75B99"/>
  <w16cid:commentId w16cid:paraId="41AC2BCF" w16cid:durableId="2AD75C1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4107D"/>
    <w:multiLevelType w:val="hybridMultilevel"/>
    <w:tmpl w:val="9A9A982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1836597"/>
    <w:multiLevelType w:val="hybridMultilevel"/>
    <w:tmpl w:val="9A9A98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3FA6488"/>
    <w:multiLevelType w:val="hybridMultilevel"/>
    <w:tmpl w:val="142088B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0851797"/>
    <w:multiLevelType w:val="hybridMultilevel"/>
    <w:tmpl w:val="A5E4D01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7DE1B71"/>
    <w:multiLevelType w:val="hybridMultilevel"/>
    <w:tmpl w:val="1DBAD326"/>
    <w:lvl w:ilvl="0" w:tplc="71BE083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C95509"/>
    <w:multiLevelType w:val="hybridMultilevel"/>
    <w:tmpl w:val="ADD6644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9AF0605"/>
    <w:multiLevelType w:val="hybridMultilevel"/>
    <w:tmpl w:val="C700FC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B78734F"/>
    <w:multiLevelType w:val="hybridMultilevel"/>
    <w:tmpl w:val="C35C374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5951187">
    <w:abstractNumId w:val="3"/>
  </w:num>
  <w:num w:numId="2" w16cid:durableId="820584178">
    <w:abstractNumId w:val="6"/>
  </w:num>
  <w:num w:numId="3" w16cid:durableId="1943951321">
    <w:abstractNumId w:val="5"/>
  </w:num>
  <w:num w:numId="4" w16cid:durableId="704913868">
    <w:abstractNumId w:val="0"/>
  </w:num>
  <w:num w:numId="5" w16cid:durableId="454301643">
    <w:abstractNumId w:val="7"/>
  </w:num>
  <w:num w:numId="6" w16cid:durableId="1010108750">
    <w:abstractNumId w:val="2"/>
  </w:num>
  <w:num w:numId="7" w16cid:durableId="1181698514">
    <w:abstractNumId w:val="4"/>
  </w:num>
  <w:num w:numId="8" w16cid:durableId="42808703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onika Kuusk">
    <w15:presenceInfo w15:providerId="AD" w15:userId="S-1-5-21-23267018-1296325175-649218145-1171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543"/>
    <w:rsid w:val="0000136E"/>
    <w:rsid w:val="00013D93"/>
    <w:rsid w:val="000E0D14"/>
    <w:rsid w:val="00142837"/>
    <w:rsid w:val="00144559"/>
    <w:rsid w:val="00172A8A"/>
    <w:rsid w:val="00231897"/>
    <w:rsid w:val="00270F88"/>
    <w:rsid w:val="00272E0D"/>
    <w:rsid w:val="0030032C"/>
    <w:rsid w:val="00347543"/>
    <w:rsid w:val="0039432E"/>
    <w:rsid w:val="004C2FE3"/>
    <w:rsid w:val="005A575D"/>
    <w:rsid w:val="006922BA"/>
    <w:rsid w:val="006B182C"/>
    <w:rsid w:val="00717D05"/>
    <w:rsid w:val="007569AD"/>
    <w:rsid w:val="007A5ABB"/>
    <w:rsid w:val="007F557A"/>
    <w:rsid w:val="00857903"/>
    <w:rsid w:val="00881BAF"/>
    <w:rsid w:val="008C19A9"/>
    <w:rsid w:val="009114EA"/>
    <w:rsid w:val="00980F4B"/>
    <w:rsid w:val="00A71FB4"/>
    <w:rsid w:val="00B310BB"/>
    <w:rsid w:val="00B721DE"/>
    <w:rsid w:val="00C07D68"/>
    <w:rsid w:val="00C674C6"/>
    <w:rsid w:val="00CC3917"/>
    <w:rsid w:val="00D1442E"/>
    <w:rsid w:val="00E44187"/>
    <w:rsid w:val="00ED29B2"/>
    <w:rsid w:val="00F52F7E"/>
    <w:rsid w:val="00F7142B"/>
    <w:rsid w:val="00F75613"/>
    <w:rsid w:val="00FF1A4D"/>
    <w:rsid w:val="00FF5B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D328A"/>
  <w15:chartTrackingRefBased/>
  <w15:docId w15:val="{6E876006-1380-401D-BADC-F77F2F98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475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475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4754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4754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4754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4754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4754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4754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4754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4754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4754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4754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4754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4754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4754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4754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4754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4754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475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4754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4754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4754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47543"/>
    <w:pPr>
      <w:spacing w:before="160"/>
      <w:jc w:val="center"/>
    </w:pPr>
    <w:rPr>
      <w:i/>
      <w:iCs/>
      <w:color w:val="404040" w:themeColor="text1" w:themeTint="BF"/>
    </w:rPr>
  </w:style>
  <w:style w:type="character" w:customStyle="1" w:styleId="TsitaatMrk">
    <w:name w:val="Tsitaat Märk"/>
    <w:basedOn w:val="Liguvaikefont"/>
    <w:link w:val="Tsitaat"/>
    <w:uiPriority w:val="29"/>
    <w:rsid w:val="00347543"/>
    <w:rPr>
      <w:i/>
      <w:iCs/>
      <w:color w:val="404040" w:themeColor="text1" w:themeTint="BF"/>
    </w:rPr>
  </w:style>
  <w:style w:type="paragraph" w:styleId="Loendilik">
    <w:name w:val="List Paragraph"/>
    <w:basedOn w:val="Normaallaad"/>
    <w:uiPriority w:val="34"/>
    <w:qFormat/>
    <w:rsid w:val="00347543"/>
    <w:pPr>
      <w:ind w:left="720"/>
      <w:contextualSpacing/>
    </w:pPr>
  </w:style>
  <w:style w:type="character" w:styleId="Selgeltmrgatavrhutus">
    <w:name w:val="Intense Emphasis"/>
    <w:basedOn w:val="Liguvaikefont"/>
    <w:uiPriority w:val="21"/>
    <w:qFormat/>
    <w:rsid w:val="00347543"/>
    <w:rPr>
      <w:i/>
      <w:iCs/>
      <w:color w:val="0F4761" w:themeColor="accent1" w:themeShade="BF"/>
    </w:rPr>
  </w:style>
  <w:style w:type="paragraph" w:styleId="Selgeltmrgatavtsitaat">
    <w:name w:val="Intense Quote"/>
    <w:basedOn w:val="Normaallaad"/>
    <w:next w:val="Normaallaad"/>
    <w:link w:val="SelgeltmrgatavtsitaatMrk"/>
    <w:uiPriority w:val="30"/>
    <w:qFormat/>
    <w:rsid w:val="003475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47543"/>
    <w:rPr>
      <w:i/>
      <w:iCs/>
      <w:color w:val="0F4761" w:themeColor="accent1" w:themeShade="BF"/>
    </w:rPr>
  </w:style>
  <w:style w:type="character" w:styleId="Selgeltmrgatavviide">
    <w:name w:val="Intense Reference"/>
    <w:basedOn w:val="Liguvaikefont"/>
    <w:uiPriority w:val="32"/>
    <w:qFormat/>
    <w:rsid w:val="00347543"/>
    <w:rPr>
      <w:b/>
      <w:bCs/>
      <w:smallCaps/>
      <w:color w:val="0F4761" w:themeColor="accent1" w:themeShade="BF"/>
      <w:spacing w:val="5"/>
    </w:rPr>
  </w:style>
  <w:style w:type="character" w:styleId="Kommentaariviide">
    <w:name w:val="annotation reference"/>
    <w:basedOn w:val="Liguvaikefont"/>
    <w:uiPriority w:val="99"/>
    <w:semiHidden/>
    <w:unhideWhenUsed/>
    <w:rsid w:val="00881BAF"/>
    <w:rPr>
      <w:sz w:val="16"/>
      <w:szCs w:val="16"/>
    </w:rPr>
  </w:style>
  <w:style w:type="paragraph" w:styleId="Kommentaaritekst">
    <w:name w:val="annotation text"/>
    <w:basedOn w:val="Normaallaad"/>
    <w:link w:val="KommentaaritekstMrk"/>
    <w:uiPriority w:val="99"/>
    <w:unhideWhenUsed/>
    <w:rsid w:val="00881BAF"/>
    <w:pPr>
      <w:spacing w:line="240" w:lineRule="auto"/>
    </w:pPr>
    <w:rPr>
      <w:rFonts w:ascii="Roboto" w:eastAsia="Times New Roman" w:hAnsi="Roboto" w:cs="Roboto"/>
      <w:kern w:val="0"/>
      <w:sz w:val="20"/>
      <w:szCs w:val="20"/>
      <w:lang w:eastAsia="et-EE"/>
      <w14:ligatures w14:val="none"/>
    </w:rPr>
  </w:style>
  <w:style w:type="character" w:customStyle="1" w:styleId="KommentaaritekstMrk">
    <w:name w:val="Kommentaari tekst Märk"/>
    <w:basedOn w:val="Liguvaikefont"/>
    <w:link w:val="Kommentaaritekst"/>
    <w:uiPriority w:val="99"/>
    <w:rsid w:val="00881BAF"/>
    <w:rPr>
      <w:rFonts w:ascii="Roboto" w:eastAsia="Times New Roman" w:hAnsi="Roboto" w:cs="Roboto"/>
      <w:kern w:val="0"/>
      <w:sz w:val="20"/>
      <w:szCs w:val="20"/>
      <w:lang w:eastAsia="et-EE"/>
      <w14:ligatures w14:val="none"/>
    </w:rPr>
  </w:style>
  <w:style w:type="paragraph" w:customStyle="1" w:styleId="paragraph">
    <w:name w:val="paragraph"/>
    <w:basedOn w:val="Normaallaad"/>
    <w:rsid w:val="006B182C"/>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customStyle="1" w:styleId="eop">
    <w:name w:val="eop"/>
    <w:basedOn w:val="Liguvaikefont"/>
    <w:rsid w:val="006B182C"/>
  </w:style>
  <w:style w:type="character" w:styleId="Hperlink">
    <w:name w:val="Hyperlink"/>
    <w:basedOn w:val="Liguvaikefont"/>
    <w:uiPriority w:val="99"/>
    <w:unhideWhenUsed/>
    <w:rsid w:val="006B182C"/>
    <w:rPr>
      <w:color w:val="467886" w:themeColor="hyperlink"/>
      <w:u w:val="single"/>
    </w:rPr>
  </w:style>
  <w:style w:type="character" w:customStyle="1" w:styleId="cf01">
    <w:name w:val="cf01"/>
    <w:basedOn w:val="Liguvaikefont"/>
    <w:rsid w:val="006B182C"/>
    <w:rPr>
      <w:rFonts w:ascii="Segoe UI" w:hAnsi="Segoe UI" w:cs="Segoe UI" w:hint="default"/>
      <w:sz w:val="18"/>
      <w:szCs w:val="18"/>
    </w:rPr>
  </w:style>
  <w:style w:type="paragraph" w:styleId="Redaktsioon">
    <w:name w:val="Revision"/>
    <w:hidden/>
    <w:uiPriority w:val="99"/>
    <w:semiHidden/>
    <w:rsid w:val="007569AD"/>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7569AD"/>
    <w:rPr>
      <w:rFonts w:asciiTheme="minorHAnsi" w:eastAsiaTheme="minorHAnsi" w:hAnsiTheme="minorHAnsi" w:cstheme="minorBidi"/>
      <w:b/>
      <w:bCs/>
      <w:kern w:val="2"/>
      <w:lang w:eastAsia="en-US"/>
      <w14:ligatures w14:val="standardContextual"/>
    </w:rPr>
  </w:style>
  <w:style w:type="character" w:customStyle="1" w:styleId="KommentaariteemaMrk">
    <w:name w:val="Kommentaari teema Märk"/>
    <w:basedOn w:val="KommentaaritekstMrk"/>
    <w:link w:val="Kommentaariteema"/>
    <w:uiPriority w:val="99"/>
    <w:semiHidden/>
    <w:rsid w:val="007569AD"/>
    <w:rPr>
      <w:rFonts w:ascii="Roboto" w:eastAsia="Times New Roman" w:hAnsi="Roboto" w:cs="Roboto"/>
      <w:b/>
      <w:bCs/>
      <w:kern w:val="0"/>
      <w:sz w:val="20"/>
      <w:szCs w:val="2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3</Pages>
  <Words>1140</Words>
  <Characters>6612</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Lisa 2. Eelnõu mõisted</vt:lpstr>
    </vt:vector>
  </TitlesOfParts>
  <Company>KeMIT</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2. Eelnõu mõisted</dc:title>
  <dc:subject/>
  <dc:creator>Hans Markus Kalmer</dc:creator>
  <dc:description/>
  <cp:lastModifiedBy>Moonika Kuusk</cp:lastModifiedBy>
  <cp:revision>17</cp:revision>
  <dcterms:created xsi:type="dcterms:W3CDTF">2024-10-30T08:20:00Z</dcterms:created>
  <dcterms:modified xsi:type="dcterms:W3CDTF">2024-11-11T09:44:00Z</dcterms:modified>
</cp:coreProperties>
</file>